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6A0B93C1"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ZMLUVA</w:t>
      </w:r>
      <w:r w:rsidR="003E67B4" w:rsidRPr="00B660C9">
        <w:rPr>
          <w:rFonts w:ascii="Garamond" w:hAnsi="Garamond"/>
          <w:b/>
          <w:sz w:val="22"/>
          <w:szCs w:val="22"/>
        </w:rPr>
        <w:t xml:space="preserve"> </w:t>
      </w:r>
      <w:r w:rsidRPr="00B660C9">
        <w:rPr>
          <w:rFonts w:ascii="Garamond" w:hAnsi="Garamond"/>
          <w:b/>
          <w:sz w:val="22"/>
          <w:szCs w:val="22"/>
        </w:rPr>
        <w:t>O</w:t>
      </w:r>
      <w:r w:rsidR="003E67B4" w:rsidRPr="00B660C9">
        <w:rPr>
          <w:rFonts w:ascii="Garamond" w:hAnsi="Garamond"/>
          <w:b/>
          <w:sz w:val="22"/>
          <w:szCs w:val="22"/>
        </w:rPr>
        <w:t xml:space="preserve"> </w:t>
      </w:r>
      <w:r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251A3C88" w14:textId="77777777" w:rsidR="009E4CFB" w:rsidRPr="00B660C9" w:rsidRDefault="009E4CFB" w:rsidP="00B660C9">
      <w:pPr>
        <w:widowControl w:val="0"/>
        <w:jc w:val="center"/>
        <w:rPr>
          <w:del w:id="0" w:author="Cencerová Lucia" w:date="2026-02-20T08:25:00Z" w16du:dateUtc="2026-02-20T07:25:00Z"/>
          <w:rFonts w:ascii="Garamond" w:hAnsi="Garamond"/>
          <w:sz w:val="22"/>
          <w:szCs w:val="22"/>
        </w:rPr>
      </w:pPr>
      <w:del w:id="1" w:author="Cencerová Lucia" w:date="2026-02-20T08:25:00Z" w16du:dateUtc="2026-02-20T07:25:00Z">
        <w:r w:rsidRPr="00B660C9">
          <w:rPr>
            <w:rFonts w:ascii="Garamond" w:hAnsi="Garamond"/>
            <w:sz w:val="22"/>
            <w:szCs w:val="22"/>
          </w:rPr>
          <w:delText>20</w:delText>
        </w:r>
        <w:r w:rsidR="00BC1AE2" w:rsidRPr="00B660C9">
          <w:rPr>
            <w:rFonts w:ascii="Garamond" w:hAnsi="Garamond"/>
            <w:sz w:val="22"/>
            <w:szCs w:val="22"/>
          </w:rPr>
          <w:delText>2</w:delText>
        </w:r>
        <w:r w:rsidR="0092170B">
          <w:rPr>
            <w:rFonts w:ascii="Garamond" w:hAnsi="Garamond"/>
            <w:sz w:val="22"/>
            <w:szCs w:val="22"/>
          </w:rPr>
          <w:delText>5</w:delText>
        </w:r>
      </w:del>
    </w:p>
    <w:p w14:paraId="672A6ABB" w14:textId="2E379858" w:rsidR="009E4CFB" w:rsidRPr="00B660C9" w:rsidRDefault="009E4CFB" w:rsidP="00B660C9">
      <w:pPr>
        <w:widowControl w:val="0"/>
        <w:jc w:val="center"/>
        <w:rPr>
          <w:ins w:id="2" w:author="Cencerová Lucia" w:date="2026-02-20T08:25:00Z" w16du:dateUtc="2026-02-20T07:25:00Z"/>
          <w:rFonts w:ascii="Garamond" w:hAnsi="Garamond"/>
          <w:sz w:val="22"/>
          <w:szCs w:val="22"/>
        </w:rPr>
      </w:pPr>
      <w:ins w:id="3" w:author="Cencerová Lucia" w:date="2026-02-20T08:25:00Z" w16du:dateUtc="2026-02-20T07:25:00Z">
        <w:r w:rsidRPr="00B660C9">
          <w:rPr>
            <w:rFonts w:ascii="Garamond" w:hAnsi="Garamond"/>
            <w:sz w:val="22"/>
            <w:szCs w:val="22"/>
          </w:rPr>
          <w:t>20</w:t>
        </w:r>
        <w:r w:rsidR="00BC1AE2" w:rsidRPr="00B660C9">
          <w:rPr>
            <w:rFonts w:ascii="Garamond" w:hAnsi="Garamond"/>
            <w:sz w:val="22"/>
            <w:szCs w:val="22"/>
          </w:rPr>
          <w:t>2</w:t>
        </w:r>
        <w:r w:rsidR="00F1719B">
          <w:rPr>
            <w:rFonts w:ascii="Garamond" w:hAnsi="Garamond"/>
            <w:sz w:val="22"/>
            <w:szCs w:val="22"/>
          </w:rPr>
          <w:t>6</w:t>
        </w:r>
      </w:ins>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2F7132F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339B8BB4"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0092170B">
        <w:rPr>
          <w:rFonts w:ascii="Garamond" w:hAnsi="Garamond"/>
          <w:sz w:val="22"/>
          <w:szCs w:val="22"/>
        </w:rPr>
        <w:t>Mestského</w:t>
      </w:r>
      <w:r w:rsidR="0092170B"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92170B">
        <w:rPr>
          <w:rFonts w:ascii="Garamond" w:hAnsi="Garamond"/>
          <w:sz w:val="22"/>
          <w:szCs w:val="22"/>
        </w:rPr>
        <w:t>II</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proofErr w:type="spellStart"/>
      <w:r w:rsidRPr="00B660C9">
        <w:rPr>
          <w:rFonts w:ascii="Garamond" w:hAnsi="Garamond"/>
          <w:sz w:val="22"/>
          <w:szCs w:val="22"/>
        </w:rPr>
        <w:t>a.s</w:t>
      </w:r>
      <w:proofErr w:type="spellEnd"/>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del w:id="4" w:author="Cencerová Lucia" w:date="2026-02-20T08:25:00Z" w16du:dateUtc="2026-02-20T07:25:00Z">
        <w:r w:rsidR="0092170B">
          <w:rPr>
            <w:rFonts w:ascii="Garamond" w:hAnsi="Garamond"/>
            <w:sz w:val="22"/>
            <w:szCs w:val="22"/>
          </w:rPr>
          <w:delText>Ing. Milan Donoval, podpredseda predstavenstva - CTO</w:delText>
        </w:r>
      </w:del>
      <w:ins w:id="5" w:author="Cencerová Lucia" w:date="2026-02-20T08:25:00Z" w16du:dateUtc="2026-02-20T07:25:00Z">
        <w:r w:rsidR="00D66DBC" w:rsidRPr="00EB139B">
          <w:rPr>
            <w:rStyle w:val="ra"/>
            <w:rFonts w:ascii="Garamond" w:hAnsi="Garamond"/>
            <w:color w:val="000000" w:themeColor="text1"/>
          </w:rPr>
          <w:t>[</w:t>
        </w:r>
        <w:r w:rsidR="00D66DBC" w:rsidRPr="00EB139B">
          <w:rPr>
            <w:rFonts w:ascii="Garamond" w:hAnsi="Garamond"/>
            <w:sz w:val="22"/>
            <w:szCs w:val="22"/>
            <w:lang w:eastAsia="cs-CZ"/>
          </w:rPr>
          <w:t>doplniť]</w:t>
        </w:r>
      </w:ins>
      <w:r w:rsidR="00D66DBC" w:rsidRPr="00EB139B">
        <w:rPr>
          <w:rFonts w:ascii="Garamond" w:hAnsi="Garamond"/>
          <w:sz w:val="22"/>
          <w:szCs w:val="22"/>
          <w:lang w:eastAsia="cs-CZ"/>
        </w:rPr>
        <w:t xml:space="preserve"> </w:t>
      </w:r>
      <w:r w:rsidR="00296600" w:rsidRPr="00EB139B">
        <w:rPr>
          <w:rFonts w:ascii="Garamond" w:hAnsi="Garamond"/>
          <w:sz w:val="22"/>
          <w:szCs w:val="22"/>
          <w:lang w:eastAsia="cs-CZ"/>
        </w:rPr>
        <w:t>a</w:t>
      </w:r>
      <w:r w:rsidR="003E67B4" w:rsidRPr="00EB139B">
        <w:rPr>
          <w:rFonts w:ascii="Garamond" w:hAnsi="Garamond"/>
          <w:sz w:val="22"/>
          <w:szCs w:val="22"/>
          <w:lang w:eastAsia="cs-CZ"/>
        </w:rPr>
        <w:t xml:space="preserve"> </w:t>
      </w:r>
      <w:del w:id="6" w:author="Cencerová Lucia" w:date="2026-02-20T08:25:00Z" w16du:dateUtc="2026-02-20T07:25:00Z">
        <w:r w:rsidR="00296600" w:rsidRPr="00B660C9">
          <w:rPr>
            <w:rFonts w:ascii="Garamond" w:hAnsi="Garamond"/>
            <w:sz w:val="22"/>
            <w:szCs w:val="22"/>
          </w:rPr>
          <w:delText>Ing.</w:delText>
        </w:r>
        <w:r w:rsidR="003E67B4" w:rsidRPr="00B660C9">
          <w:rPr>
            <w:rFonts w:ascii="Garamond" w:hAnsi="Garamond"/>
            <w:sz w:val="22"/>
            <w:szCs w:val="22"/>
          </w:rPr>
          <w:delText xml:space="preserve"> </w:delText>
        </w:r>
        <w:r w:rsidR="00BC1AE2" w:rsidRPr="00B660C9">
          <w:rPr>
            <w:rFonts w:ascii="Garamond" w:hAnsi="Garamond"/>
            <w:sz w:val="22"/>
            <w:szCs w:val="22"/>
          </w:rPr>
          <w:delText>Michal Halomi</w:delText>
        </w:r>
        <w:r w:rsidR="00296600" w:rsidRPr="00B660C9">
          <w:rPr>
            <w:rFonts w:ascii="Garamond" w:hAnsi="Garamond"/>
            <w:sz w:val="22"/>
            <w:szCs w:val="22"/>
          </w:rPr>
          <w:delText>,</w:delText>
        </w:r>
        <w:r w:rsidR="003E67B4" w:rsidRPr="00B660C9">
          <w:rPr>
            <w:rFonts w:ascii="Garamond" w:hAnsi="Garamond"/>
            <w:sz w:val="22"/>
            <w:szCs w:val="22"/>
          </w:rPr>
          <w:delText xml:space="preserve"> </w:delText>
        </w:r>
        <w:r w:rsidR="00296600" w:rsidRPr="00B660C9">
          <w:rPr>
            <w:rFonts w:ascii="Garamond" w:hAnsi="Garamond"/>
            <w:sz w:val="22"/>
            <w:szCs w:val="22"/>
          </w:rPr>
          <w:delText>člen</w:delText>
        </w:r>
        <w:r w:rsidR="003E67B4" w:rsidRPr="00B660C9">
          <w:rPr>
            <w:rFonts w:ascii="Garamond" w:hAnsi="Garamond"/>
            <w:sz w:val="22"/>
            <w:szCs w:val="22"/>
          </w:rPr>
          <w:delText xml:space="preserve"> </w:delText>
        </w:r>
        <w:r w:rsidR="00296600" w:rsidRPr="00B660C9">
          <w:rPr>
            <w:rFonts w:ascii="Garamond" w:hAnsi="Garamond"/>
            <w:sz w:val="22"/>
            <w:szCs w:val="22"/>
          </w:rPr>
          <w:delText>predstavenstva</w:delText>
        </w:r>
        <w:r w:rsidR="00BC1AE2" w:rsidRPr="00B660C9">
          <w:rPr>
            <w:rFonts w:ascii="Garamond" w:hAnsi="Garamond"/>
            <w:sz w:val="22"/>
            <w:szCs w:val="22"/>
          </w:rPr>
          <w:delText xml:space="preserve"> </w:delText>
        </w:r>
        <w:r w:rsidR="00B92E86" w:rsidRPr="00B660C9">
          <w:rPr>
            <w:rFonts w:ascii="Garamond" w:hAnsi="Garamond"/>
            <w:sz w:val="22"/>
            <w:szCs w:val="22"/>
          </w:rPr>
          <w:delText>–</w:delText>
        </w:r>
        <w:r w:rsidR="00BC1AE2" w:rsidRPr="00B660C9">
          <w:rPr>
            <w:rFonts w:ascii="Garamond" w:hAnsi="Garamond"/>
            <w:sz w:val="22"/>
            <w:szCs w:val="22"/>
          </w:rPr>
          <w:delText xml:space="preserve"> CIO</w:delText>
        </w:r>
        <w:r w:rsidRPr="00B660C9">
          <w:rPr>
            <w:rFonts w:ascii="Garamond" w:hAnsi="Garamond"/>
            <w:sz w:val="22"/>
            <w:szCs w:val="22"/>
          </w:rPr>
          <w:delText>,</w:delText>
        </w:r>
      </w:del>
      <w:ins w:id="7" w:author="Cencerová Lucia" w:date="2026-02-20T08:25:00Z" w16du:dateUtc="2026-02-20T07:25:00Z">
        <w:r w:rsidR="00D66DBC" w:rsidRPr="00EB139B">
          <w:rPr>
            <w:rFonts w:ascii="Garamond" w:hAnsi="Garamond"/>
            <w:sz w:val="22"/>
            <w:szCs w:val="22"/>
            <w:lang w:eastAsia="cs-CZ"/>
          </w:rPr>
          <w:t>[doplniť]</w:t>
        </w:r>
        <w:r w:rsidRPr="00EB139B">
          <w:rPr>
            <w:rFonts w:ascii="Garamond" w:hAnsi="Garamond"/>
            <w:sz w:val="22"/>
            <w:szCs w:val="22"/>
            <w:lang w:eastAsia="cs-CZ"/>
          </w:rPr>
          <w:t>,</w:t>
        </w:r>
      </w:ins>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del w:id="8" w:author="Cencerová Lucia" w:date="2026-02-20T08:25:00Z" w16du:dateUtc="2026-02-20T07:25:00Z">
        <w:r w:rsidR="00BC1AE2" w:rsidRPr="00B660C9">
          <w:rPr>
            <w:rFonts w:ascii="Garamond" w:hAnsi="Garamond"/>
            <w:sz w:val="22"/>
            <w:szCs w:val="22"/>
          </w:rPr>
          <w:delText xml:space="preserve">Ing. </w:delText>
        </w:r>
        <w:r w:rsidR="00B92E86" w:rsidRPr="00B660C9">
          <w:rPr>
            <w:rFonts w:ascii="Garamond" w:hAnsi="Garamond"/>
            <w:sz w:val="22"/>
            <w:szCs w:val="22"/>
          </w:rPr>
          <w:delText>Katarína Behúňová</w:delText>
        </w:r>
        <w:r w:rsidR="00BC1AE2" w:rsidRPr="00B660C9">
          <w:rPr>
            <w:rFonts w:ascii="Garamond" w:hAnsi="Garamond"/>
            <w:sz w:val="22"/>
            <w:szCs w:val="22"/>
          </w:rPr>
          <w:delText>,</w:delText>
        </w:r>
      </w:del>
      <w:ins w:id="9" w:author="Cencerová Lucia" w:date="2026-02-20T08:25:00Z" w16du:dateUtc="2026-02-20T07:25:00Z">
        <w:r w:rsidR="008E22CB" w:rsidRPr="00B660C9">
          <w:rPr>
            <w:rFonts w:ascii="Garamond" w:hAnsi="Garamond"/>
            <w:sz w:val="22"/>
            <w:szCs w:val="22"/>
            <w:lang w:eastAsia="cs-CZ"/>
          </w:rPr>
          <w:t>[</w:t>
        </w:r>
        <w:r w:rsidR="008E22CB" w:rsidRPr="00B660C9">
          <w:rPr>
            <w:rFonts w:ascii="Garamond" w:hAnsi="Garamond"/>
            <w:sz w:val="22"/>
            <w:szCs w:val="22"/>
            <w:highlight w:val="yellow"/>
            <w:lang w:eastAsia="cs-CZ"/>
          </w:rPr>
          <w:t>doplniť</w:t>
        </w:r>
        <w:r w:rsidR="008E22CB" w:rsidRPr="00B660C9">
          <w:rPr>
            <w:rFonts w:ascii="Garamond" w:hAnsi="Garamond"/>
            <w:sz w:val="22"/>
            <w:szCs w:val="22"/>
            <w:lang w:eastAsia="cs-CZ"/>
          </w:rPr>
          <w:t>]</w:t>
        </w:r>
        <w:r w:rsidR="008E22CB" w:rsidRPr="00B660C9">
          <w:rPr>
            <w:rFonts w:ascii="Garamond" w:hAnsi="Garamond"/>
            <w:color w:val="000000" w:themeColor="text1"/>
            <w:sz w:val="22"/>
            <w:szCs w:val="22"/>
          </w:rPr>
          <w:t>,</w:t>
        </w:r>
        <w:r w:rsidR="00BC1AE2" w:rsidRPr="00B660C9">
          <w:rPr>
            <w:rFonts w:ascii="Garamond" w:hAnsi="Garamond"/>
            <w:sz w:val="22"/>
            <w:szCs w:val="22"/>
          </w:rPr>
          <w:t>,</w:t>
        </w:r>
      </w:ins>
      <w:r w:rsidR="00BC1AE2" w:rsidRPr="00B660C9">
        <w:rPr>
          <w:rFonts w:ascii="Garamond" w:hAnsi="Garamond"/>
          <w:sz w:val="22"/>
          <w:szCs w:val="22"/>
        </w:rPr>
        <w:t xml:space="preserve"> telefón: </w:t>
      </w:r>
      <w:del w:id="10" w:author="Cencerová Lucia" w:date="2026-02-20T08:25:00Z" w16du:dateUtc="2026-02-20T07:25:00Z">
        <w:r w:rsidR="00BC1AE2" w:rsidRPr="00B660C9">
          <w:rPr>
            <w:rFonts w:ascii="Garamond" w:hAnsi="Garamond"/>
            <w:sz w:val="22"/>
            <w:szCs w:val="22"/>
          </w:rPr>
          <w:delText xml:space="preserve">+421 </w:delText>
        </w:r>
        <w:r w:rsidR="00B92E86" w:rsidRPr="00B660C9">
          <w:rPr>
            <w:rFonts w:ascii="Garamond" w:hAnsi="Garamond"/>
            <w:color w:val="000000" w:themeColor="text1"/>
            <w:sz w:val="22"/>
            <w:szCs w:val="22"/>
          </w:rPr>
          <w:delText>(0)2 5950 1462</w:delText>
        </w:r>
        <w:r w:rsidR="00BC1AE2" w:rsidRPr="00B660C9">
          <w:rPr>
            <w:rFonts w:ascii="Garamond" w:hAnsi="Garamond"/>
            <w:sz w:val="22"/>
            <w:szCs w:val="22"/>
          </w:rPr>
          <w:delText>,</w:delText>
        </w:r>
      </w:del>
      <w:ins w:id="11" w:author="Cencerová Lucia" w:date="2026-02-20T08:25:00Z" w16du:dateUtc="2026-02-20T07:25:00Z">
        <w:r w:rsidR="008E22CB" w:rsidRPr="00B660C9">
          <w:rPr>
            <w:rFonts w:ascii="Garamond" w:hAnsi="Garamond"/>
            <w:sz w:val="22"/>
            <w:szCs w:val="22"/>
            <w:lang w:eastAsia="cs-CZ"/>
          </w:rPr>
          <w:t>[</w:t>
        </w:r>
        <w:r w:rsidR="008E22CB" w:rsidRPr="00B660C9">
          <w:rPr>
            <w:rFonts w:ascii="Garamond" w:hAnsi="Garamond"/>
            <w:sz w:val="22"/>
            <w:szCs w:val="22"/>
            <w:highlight w:val="yellow"/>
            <w:lang w:eastAsia="cs-CZ"/>
          </w:rPr>
          <w:t>doplniť</w:t>
        </w:r>
        <w:r w:rsidR="008E22CB" w:rsidRPr="00B660C9">
          <w:rPr>
            <w:rFonts w:ascii="Garamond" w:hAnsi="Garamond"/>
            <w:sz w:val="22"/>
            <w:szCs w:val="22"/>
            <w:lang w:eastAsia="cs-CZ"/>
          </w:rPr>
          <w:t>]</w:t>
        </w:r>
        <w:r w:rsidR="008E22CB" w:rsidRPr="00B660C9">
          <w:rPr>
            <w:rFonts w:ascii="Garamond" w:hAnsi="Garamond"/>
            <w:color w:val="000000" w:themeColor="text1"/>
            <w:sz w:val="22"/>
            <w:szCs w:val="22"/>
          </w:rPr>
          <w:t>,</w:t>
        </w:r>
        <w:r w:rsidR="00BC1AE2" w:rsidRPr="00B660C9">
          <w:rPr>
            <w:rFonts w:ascii="Garamond" w:hAnsi="Garamond"/>
            <w:sz w:val="22"/>
            <w:szCs w:val="22"/>
          </w:rPr>
          <w:t>,</w:t>
        </w:r>
      </w:ins>
      <w:r w:rsidR="00BC1AE2" w:rsidRPr="00B660C9">
        <w:rPr>
          <w:rFonts w:ascii="Garamond" w:hAnsi="Garamond"/>
          <w:sz w:val="22"/>
          <w:szCs w:val="22"/>
        </w:rPr>
        <w:t xml:space="preserve"> e-mail: </w:t>
      </w:r>
      <w:del w:id="12" w:author="Cencerová Lucia" w:date="2026-02-20T08:25:00Z" w16du:dateUtc="2026-02-20T07:25:00Z">
        <w:r w:rsidR="00B92E86" w:rsidRPr="00B660C9">
          <w:rPr>
            <w:rStyle w:val="Hypertextovprepojenie"/>
            <w:rFonts w:ascii="Garamond" w:hAnsi="Garamond"/>
            <w:sz w:val="22"/>
            <w:szCs w:val="22"/>
          </w:rPr>
          <w:delText>behunova.katarina</w:delText>
        </w:r>
        <w:r w:rsidR="00BC1AE2" w:rsidRPr="00B660C9">
          <w:rPr>
            <w:rStyle w:val="Hypertextovprepojenie"/>
            <w:rFonts w:ascii="Garamond" w:hAnsi="Garamond"/>
            <w:sz w:val="22"/>
            <w:szCs w:val="22"/>
          </w:rPr>
          <w:delText>@dpb.sk</w:delText>
        </w:r>
        <w:r w:rsidRPr="00B660C9">
          <w:rPr>
            <w:rFonts w:ascii="Garamond" w:hAnsi="Garamond"/>
            <w:color w:val="000000" w:themeColor="text1"/>
            <w:sz w:val="22"/>
            <w:szCs w:val="22"/>
          </w:rPr>
          <w:delText>,</w:delText>
        </w:r>
      </w:del>
      <w:ins w:id="13" w:author="Cencerová Lucia" w:date="2026-02-20T08:25:00Z" w16du:dateUtc="2026-02-20T07:25:00Z">
        <w:r w:rsidR="008E22CB" w:rsidRPr="00B660C9">
          <w:rPr>
            <w:rFonts w:ascii="Garamond" w:hAnsi="Garamond"/>
            <w:sz w:val="22"/>
            <w:szCs w:val="22"/>
            <w:lang w:eastAsia="cs-CZ"/>
          </w:rPr>
          <w:t>[</w:t>
        </w:r>
        <w:r w:rsidR="008E22CB" w:rsidRPr="00B660C9">
          <w:rPr>
            <w:rFonts w:ascii="Garamond" w:hAnsi="Garamond"/>
            <w:sz w:val="22"/>
            <w:szCs w:val="22"/>
            <w:highlight w:val="yellow"/>
            <w:lang w:eastAsia="cs-CZ"/>
          </w:rPr>
          <w:t>doplniť</w:t>
        </w:r>
        <w:r w:rsidR="008E22CB" w:rsidRPr="00B660C9">
          <w:rPr>
            <w:rFonts w:ascii="Garamond" w:hAnsi="Garamond"/>
            <w:sz w:val="22"/>
            <w:szCs w:val="22"/>
            <w:lang w:eastAsia="cs-CZ"/>
          </w:rPr>
          <w:t>]</w:t>
        </w:r>
        <w:r w:rsidR="008E22CB" w:rsidRPr="00B660C9">
          <w:rPr>
            <w:rFonts w:ascii="Garamond" w:hAnsi="Garamond"/>
            <w:color w:val="000000" w:themeColor="text1"/>
            <w:sz w:val="22"/>
            <w:szCs w:val="22"/>
          </w:rPr>
          <w:t>,</w:t>
        </w:r>
      </w:ins>
      <w:r w:rsidR="008E22CB"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del w:id="14" w:author="Cencerová Lucia" w:date="2026-02-20T08:25:00Z" w16du:dateUtc="2026-02-20T07:25:00Z">
        <w:r w:rsidR="003E67B4" w:rsidRPr="00B660C9">
          <w:rPr>
            <w:rFonts w:ascii="Garamond" w:hAnsi="Garamond"/>
            <w:color w:val="000000" w:themeColor="text1"/>
            <w:sz w:val="22"/>
            <w:szCs w:val="22"/>
          </w:rPr>
          <w:delText xml:space="preserve"> </w:delText>
        </w:r>
        <w:r w:rsidRPr="00B660C9">
          <w:rPr>
            <w:rFonts w:ascii="Garamond" w:hAnsi="Garamond"/>
            <w:color w:val="000000" w:themeColor="text1"/>
            <w:sz w:val="22"/>
            <w:szCs w:val="22"/>
          </w:rPr>
          <w:delText>+421</w:delText>
        </w:r>
        <w:r w:rsidR="003E67B4" w:rsidRPr="00B660C9">
          <w:rPr>
            <w:rFonts w:ascii="Garamond" w:hAnsi="Garamond"/>
            <w:color w:val="000000" w:themeColor="text1"/>
            <w:sz w:val="22"/>
            <w:szCs w:val="22"/>
          </w:rPr>
          <w:delText xml:space="preserve"> </w:delText>
        </w:r>
        <w:r w:rsidRPr="00B660C9">
          <w:rPr>
            <w:rFonts w:ascii="Garamond" w:hAnsi="Garamond"/>
            <w:color w:val="000000" w:themeColor="text1"/>
            <w:sz w:val="22"/>
            <w:szCs w:val="22"/>
          </w:rPr>
          <w:delText>(0)2</w:delText>
        </w:r>
        <w:r w:rsidR="003E67B4" w:rsidRPr="00B660C9">
          <w:rPr>
            <w:rFonts w:ascii="Garamond" w:hAnsi="Garamond"/>
            <w:color w:val="000000" w:themeColor="text1"/>
            <w:sz w:val="22"/>
            <w:szCs w:val="22"/>
          </w:rPr>
          <w:delText xml:space="preserve"> </w:delText>
        </w:r>
        <w:r w:rsidRPr="00B660C9">
          <w:rPr>
            <w:rFonts w:ascii="Garamond" w:hAnsi="Garamond"/>
            <w:color w:val="000000" w:themeColor="text1"/>
            <w:sz w:val="22"/>
            <w:szCs w:val="22"/>
          </w:rPr>
          <w:delText>5950</w:delText>
        </w:r>
      </w:del>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00FA64DF" w:rsidRPr="00B660C9">
        <w:rPr>
          <w:rFonts w:ascii="Garamond" w:hAnsi="Garamond"/>
          <w:color w:val="000000" w:themeColor="text1"/>
          <w:sz w:val="22"/>
          <w:szCs w:val="22"/>
          <w:lang w:eastAsia="cs-CZ"/>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4D15D1DC"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00B36A49" w:rsidRPr="00B660C9">
        <w:rPr>
          <w:rFonts w:ascii="Garamond" w:hAnsi="Garamond"/>
          <w:sz w:val="22"/>
          <w:szCs w:val="22"/>
          <w:lang w:eastAsia="cs-CZ"/>
        </w:rPr>
        <w:t>[</w:t>
      </w:r>
      <w:r w:rsidR="00B36A49" w:rsidRPr="00B660C9">
        <w:rPr>
          <w:rFonts w:ascii="Garamond" w:hAnsi="Garamond"/>
          <w:sz w:val="22"/>
          <w:szCs w:val="22"/>
          <w:highlight w:val="yellow"/>
          <w:lang w:eastAsia="cs-CZ"/>
        </w:rPr>
        <w:t>doplniť</w:t>
      </w:r>
      <w:r w:rsidR="00B36A49"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5A9D069A"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w:t>
      </w:r>
      <w:proofErr w:type="spellStart"/>
      <w:r w:rsidR="002A13F4" w:rsidRPr="00B660C9">
        <w:rPr>
          <w:rFonts w:ascii="Garamond" w:hAnsi="Garamond"/>
          <w:color w:val="000000" w:themeColor="text1"/>
          <w:sz w:val="22"/>
          <w:szCs w:val="22"/>
        </w:rPr>
        <w:t>nasl</w:t>
      </w:r>
      <w:proofErr w:type="spellEnd"/>
      <w:r w:rsidR="002A13F4" w:rsidRPr="00B660C9">
        <w:rPr>
          <w:rFonts w:ascii="Garamond" w:hAnsi="Garamond"/>
          <w:color w:val="000000" w:themeColor="text1"/>
          <w:sz w:val="22"/>
          <w:szCs w:val="22"/>
        </w:rPr>
        <w:t>.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vo Vestníku verejného obstarávania vedeného Úradom pre verejné obstarávanie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pod zn.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a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na Úrade pre vydávanie publikácií Európskej únie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714B414B"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del w:id="15" w:author="Cencerová Lucia" w:date="2026-02-20T08:25:00Z" w16du:dateUtc="2026-02-20T07:25:00Z">
        <w:r w:rsidR="00B660C9" w:rsidRPr="00B660C9">
          <w:rPr>
            <w:rFonts w:ascii="Garamond" w:hAnsi="Garamond"/>
            <w:color w:val="000000" w:themeColor="text1"/>
            <w:sz w:val="22"/>
            <w:szCs w:val="22"/>
          </w:rPr>
          <w:delText>„</w:delText>
        </w:r>
        <w:r w:rsidR="00B660C9" w:rsidRPr="00B660C9">
          <w:rPr>
            <w:rFonts w:ascii="Garamond" w:hAnsi="Garamond"/>
            <w:b/>
            <w:bCs/>
            <w:color w:val="000000" w:themeColor="text1"/>
            <w:sz w:val="22"/>
            <w:szCs w:val="22"/>
          </w:rPr>
          <w:delText>Dynamický nákupný systém – stavebné práce – Časť 2: Stavebné práce na dráhe</w:delText>
        </w:r>
        <w:r w:rsidR="00B660C9" w:rsidRPr="00B660C9">
          <w:rPr>
            <w:rFonts w:ascii="Garamond" w:hAnsi="Garamond"/>
            <w:color w:val="000000" w:themeColor="text1"/>
            <w:sz w:val="22"/>
            <w:szCs w:val="22"/>
          </w:rPr>
          <w:delText xml:space="preserve">“ </w:delText>
        </w:r>
      </w:del>
      <w:ins w:id="16" w:author="Cencerová Lucia" w:date="2026-02-20T08:25:00Z" w16du:dateUtc="2026-02-20T07:25:00Z">
        <w:r w:rsidR="00B660C9" w:rsidRPr="00B660C9">
          <w:rPr>
            <w:rFonts w:ascii="Garamond" w:hAnsi="Garamond"/>
            <w:color w:val="000000" w:themeColor="text1"/>
            <w:sz w:val="22"/>
            <w:szCs w:val="22"/>
          </w:rPr>
          <w:t>„</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r w:rsidR="00D66DBC">
          <w:rPr>
            <w:rFonts w:ascii="Garamond" w:hAnsi="Garamond"/>
            <w:b/>
            <w:bCs/>
            <w:color w:val="000000" w:themeColor="text1"/>
            <w:sz w:val="22"/>
            <w:szCs w:val="22"/>
          </w:rPr>
          <w:t xml:space="preserve">výzva č.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r w:rsidR="00B660C9" w:rsidRPr="00B660C9">
          <w:rPr>
            <w:rFonts w:ascii="Garamond" w:hAnsi="Garamond"/>
            <w:color w:val="000000" w:themeColor="text1"/>
            <w:sz w:val="22"/>
            <w:szCs w:val="22"/>
          </w:rPr>
          <w:t>“</w:t>
        </w:r>
      </w:ins>
      <w:r w:rsidR="00B660C9" w:rsidRPr="00B660C9">
        <w:rPr>
          <w:rFonts w:ascii="Garamond" w:hAnsi="Garamond"/>
          <w:color w:val="000000" w:themeColor="text1"/>
          <w:sz w:val="22"/>
          <w:szCs w:val="22"/>
        </w:rPr>
        <w:t xml:space="preserve"> a splnil požiadavky na predmet zákazky a podmienky účasti stanovené v súťažných podkladoch a ich prílohách</w:t>
      </w:r>
      <w:r w:rsidR="00B660C9" w:rsidRPr="00B660C9">
        <w:rPr>
          <w:rFonts w:ascii="Garamond" w:hAnsi="Garamond"/>
          <w:sz w:val="22"/>
          <w:szCs w:val="22"/>
        </w:rPr>
        <w:t xml:space="preserve">, bližšie špecifikovaných vo Výzve na predkladanie ponúk zverejnenej dňa </w:t>
      </w:r>
      <w:r w:rsidR="00B660C9" w:rsidRPr="00B660C9">
        <w:rPr>
          <w:rFonts w:ascii="Garamond" w:hAnsi="Garamond"/>
          <w:sz w:val="22"/>
          <w:szCs w:val="22"/>
          <w:highlight w:val="yellow"/>
          <w:lang w:eastAsia="cs-CZ"/>
        </w:rPr>
        <w:t>[doplniť</w:t>
      </w:r>
      <w:r w:rsidR="00B660C9"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30115D58" w14:textId="1AC1DD32" w:rsidR="002B45E7" w:rsidRPr="00B660C9" w:rsidRDefault="002A13F4"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17" w:name="_Hlk82511627"/>
      <w:r w:rsidRPr="00B660C9">
        <w:rPr>
          <w:rFonts w:ascii="Garamond" w:hAnsi="Garamond"/>
          <w:color w:val="000000" w:themeColor="text1"/>
          <w:sz w:val="22"/>
          <w:szCs w:val="22"/>
        </w:rPr>
        <w:t xml:space="preserve"> </w:t>
      </w:r>
      <w:bookmarkEnd w:id="17"/>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Špecifikácia Diela a výkaz výmer, pričom Príloha 1 Zmluvy obsahuje aj prípadnú dokumentáciu k Dielu</w:t>
      </w:r>
      <w:r w:rsidR="002B45E7" w:rsidRPr="00B660C9">
        <w:rPr>
          <w:rFonts w:ascii="Garamond" w:hAnsi="Garamond" w:cs="Arial"/>
          <w:sz w:val="22"/>
          <w:szCs w:val="22"/>
          <w:lang w:eastAsia="sk-SK"/>
        </w:rPr>
        <w:t>;</w:t>
      </w:r>
    </w:p>
    <w:p w14:paraId="01B66251" w14:textId="538C7E33" w:rsidR="002A13F4" w:rsidRPr="00B660C9" w:rsidRDefault="002A13F4" w:rsidP="00B660C9">
      <w:pPr>
        <w:widowControl w:val="0"/>
        <w:ind w:left="1418"/>
        <w:contextualSpacing/>
        <w:jc w:val="both"/>
        <w:rPr>
          <w:rFonts w:ascii="Garamond" w:hAnsi="Garamond"/>
          <w:b/>
          <w:sz w:val="22"/>
          <w:szCs w:val="22"/>
          <w:lang w:eastAsia="cs-CZ"/>
        </w:rPr>
      </w:pPr>
    </w:p>
    <w:p w14:paraId="3390C144" w14:textId="305E7950"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77777777" w:rsidR="00382ECA" w:rsidRPr="00B660C9" w:rsidRDefault="00382ECA" w:rsidP="00B660C9">
      <w:pPr>
        <w:widowControl w:val="0"/>
        <w:contextualSpacing/>
        <w:jc w:val="both"/>
        <w:rPr>
          <w:rFonts w:ascii="Garamond" w:hAnsi="Garamond"/>
          <w:b/>
          <w:sz w:val="22"/>
          <w:szCs w:val="22"/>
          <w:lang w:eastAsia="cs-CZ"/>
        </w:rPr>
      </w:pPr>
    </w:p>
    <w:p w14:paraId="3A9A0C76" w14:textId="573F246D"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lastRenderedPageBreak/>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2234FAAE" w14:textId="77777777" w:rsidR="00A4118D" w:rsidRPr="00B660C9" w:rsidRDefault="00A4118D" w:rsidP="00A4118D">
      <w:pPr>
        <w:widowControl w:val="0"/>
        <w:contextualSpacing/>
        <w:jc w:val="both"/>
        <w:rPr>
          <w:rFonts w:ascii="Garamond" w:hAnsi="Garamond"/>
          <w:b/>
          <w:sz w:val="22"/>
          <w:szCs w:val="22"/>
          <w:lang w:eastAsia="cs-CZ"/>
        </w:rPr>
      </w:pPr>
    </w:p>
    <w:p w14:paraId="5E25DB26" w14:textId="6E4E9C76"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4BE53C0C" w14:textId="77777777" w:rsidR="00A4118D" w:rsidRPr="00B660C9" w:rsidRDefault="00A4118D" w:rsidP="00A4118D">
      <w:pPr>
        <w:widowControl w:val="0"/>
        <w:contextualSpacing/>
        <w:jc w:val="both"/>
        <w:rPr>
          <w:rFonts w:ascii="Garamond" w:hAnsi="Garamond"/>
          <w:b/>
          <w:sz w:val="22"/>
          <w:szCs w:val="22"/>
          <w:lang w:eastAsia="cs-CZ"/>
        </w:rPr>
      </w:pPr>
    </w:p>
    <w:p w14:paraId="0E950F4B" w14:textId="427DCA57"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proofErr w:type="spellStart"/>
      <w:r w:rsidRPr="00B660C9">
        <w:rPr>
          <w:rFonts w:ascii="Garamond" w:hAnsi="Garamond"/>
          <w:sz w:val="22"/>
          <w:szCs w:val="22"/>
          <w:lang w:eastAsia="cs-CZ"/>
        </w:rPr>
        <w:t>novácií</w:t>
      </w:r>
      <w:proofErr w:type="spellEnd"/>
      <w:r w:rsidRPr="00B660C9">
        <w:rPr>
          <w:rFonts w:ascii="Garamond" w:hAnsi="Garamond"/>
          <w:sz w:val="22"/>
          <w:szCs w:val="22"/>
          <w:lang w:eastAsia="cs-CZ"/>
        </w:rPr>
        <w:t>;</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39EF0A0B" w:rsidR="005752DA" w:rsidRPr="00B660C9"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vykonané na základe </w:t>
      </w:r>
      <w:r w:rsidR="00BE34B0" w:rsidRPr="00B660C9">
        <w:rPr>
          <w:rFonts w:ascii="Garamond" w:hAnsi="Garamond"/>
          <w:sz w:val="22"/>
          <w:szCs w:val="22"/>
        </w:rPr>
        <w:t xml:space="preserve">1 (jednej) </w:t>
      </w:r>
      <w:r w:rsidRPr="00B660C9">
        <w:rPr>
          <w:rFonts w:ascii="Garamond" w:hAnsi="Garamond"/>
          <w:sz w:val="22"/>
          <w:szCs w:val="22"/>
        </w:rPr>
        <w:t xml:space="preserve">písomnej objednávky.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2410A7DE" w14:textId="2E04B290" w:rsidR="006F1659" w:rsidRPr="00B660C9" w:rsidRDefault="006F1659"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7F70FC6A" w:rsidR="00322938" w:rsidRPr="00B660C9" w:rsidRDefault="00424C79" w:rsidP="00B660C9">
      <w:pPr>
        <w:pStyle w:val="Odsekzoznamu"/>
        <w:widowControl w:val="0"/>
        <w:numPr>
          <w:ilvl w:val="1"/>
          <w:numId w:val="4"/>
        </w:numPr>
        <w:jc w:val="both"/>
        <w:rPr>
          <w:rFonts w:ascii="Garamond" w:hAnsi="Garamond"/>
          <w:sz w:val="22"/>
          <w:szCs w:val="22"/>
        </w:rPr>
      </w:pPr>
      <w:bookmarkStart w:id="18"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8"/>
      <w:r w:rsidR="00E51A96" w:rsidRPr="00B660C9">
        <w:rPr>
          <w:rFonts w:ascii="Garamond" w:hAnsi="Garamond"/>
          <w:b/>
          <w:bCs/>
          <w:sz w:val="22"/>
          <w:szCs w:val="22"/>
        </w:rPr>
        <w:t xml:space="preserve">do </w:t>
      </w:r>
      <w:r w:rsidR="00BD4E3C" w:rsidRPr="00B660C9">
        <w:rPr>
          <w:rStyle w:val="ra"/>
          <w:rFonts w:ascii="Garamond" w:hAnsi="Garamond"/>
          <w:color w:val="000000" w:themeColor="text1"/>
          <w:rPrChange w:id="19" w:author="Cencerová Lucia" w:date="2026-02-20T08:25:00Z" w16du:dateUtc="2026-02-20T07:25:00Z">
            <w:rPr>
              <w:rFonts w:ascii="Garamond" w:hAnsi="Garamond"/>
              <w:b/>
              <w:color w:val="000000" w:themeColor="text1"/>
              <w:sz w:val="22"/>
            </w:rPr>
          </w:rPrChange>
        </w:rPr>
        <w:t>[</w:t>
      </w:r>
      <w:r w:rsidR="00BD4E3C" w:rsidRPr="00B660C9">
        <w:rPr>
          <w:rStyle w:val="ra"/>
          <w:rFonts w:ascii="Garamond" w:hAnsi="Garamond"/>
          <w:color w:val="000000" w:themeColor="text1"/>
          <w:highlight w:val="yellow"/>
          <w:rPrChange w:id="20" w:author="Cencerová Lucia" w:date="2026-02-20T08:25:00Z" w16du:dateUtc="2026-02-20T07:25:00Z">
            <w:rPr>
              <w:rFonts w:ascii="Garamond" w:hAnsi="Garamond"/>
              <w:b/>
              <w:color w:val="000000" w:themeColor="text1"/>
              <w:sz w:val="22"/>
              <w:highlight w:val="yellow"/>
            </w:rPr>
          </w:rPrChange>
        </w:rPr>
        <w:t>doplniť</w:t>
      </w:r>
      <w:r w:rsidR="00BD4E3C" w:rsidRPr="00B660C9">
        <w:rPr>
          <w:rStyle w:val="ra"/>
          <w:rFonts w:ascii="Garamond" w:hAnsi="Garamond"/>
          <w:color w:val="000000" w:themeColor="text1"/>
          <w:rPrChange w:id="21" w:author="Cencerová Lucia" w:date="2026-02-20T08:25:00Z" w16du:dateUtc="2026-02-20T07:25:00Z">
            <w:rPr>
              <w:rFonts w:ascii="Garamond" w:hAnsi="Garamond"/>
              <w:b/>
              <w:color w:val="000000" w:themeColor="text1"/>
              <w:sz w:val="22"/>
            </w:rPr>
          </w:rPrChange>
        </w:rPr>
        <w:t>]</w:t>
      </w:r>
      <w:r w:rsidR="00BD4E3C" w:rsidRPr="00B660C9">
        <w:rPr>
          <w:rStyle w:val="ra"/>
          <w:rFonts w:ascii="Garamond" w:hAnsi="Garamond"/>
          <w:color w:val="000000" w:themeColor="text1"/>
          <w:rPrChange w:id="22" w:author="Cencerová Lucia" w:date="2026-02-20T08:25:00Z" w16du:dateUtc="2026-02-20T07:25:00Z">
            <w:rPr>
              <w:rFonts w:ascii="Garamond" w:hAnsi="Garamond"/>
              <w:color w:val="000000" w:themeColor="text1"/>
              <w:sz w:val="22"/>
            </w:rPr>
          </w:rPrChange>
        </w:rPr>
        <w:t xml:space="preserve"> </w:t>
      </w:r>
      <w:r w:rsidR="00E51A96" w:rsidRPr="00B660C9">
        <w:rPr>
          <w:rFonts w:ascii="Garamond" w:hAnsi="Garamond"/>
          <w:b/>
          <w:bCs/>
          <w:sz w:val="22"/>
          <w:szCs w:val="22"/>
          <w:lang w:eastAsia="cs-CZ"/>
        </w:rPr>
        <w:t>dní</w:t>
      </w:r>
      <w:r w:rsidR="00E51A96" w:rsidRPr="00B660C9">
        <w:rPr>
          <w:rFonts w:ascii="Garamond" w:hAnsi="Garamond"/>
          <w:bCs/>
          <w:sz w:val="22"/>
          <w:szCs w:val="22"/>
        </w:rPr>
        <w:t xml:space="preserve"> 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ak sa Zmluvné strany nedohodnú inak.</w:t>
      </w:r>
    </w:p>
    <w:p w14:paraId="1CEE58F9" w14:textId="77777777" w:rsidR="00382ECA" w:rsidRPr="00B660C9" w:rsidRDefault="00382ECA" w:rsidP="00B660C9">
      <w:pPr>
        <w:pStyle w:val="Odsekzoznamu"/>
        <w:widowControl w:val="0"/>
        <w:jc w:val="both"/>
        <w:rPr>
          <w:rFonts w:ascii="Garamond" w:hAnsi="Garamond"/>
          <w:sz w:val="22"/>
          <w:szCs w:val="22"/>
        </w:rPr>
      </w:pPr>
    </w:p>
    <w:p w14:paraId="0104EAC9" w14:textId="387DAB58" w:rsidR="00E51A96" w:rsidRPr="00B660C9" w:rsidRDefault="00E51A9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t xml:space="preserve">Predpokladaný termín odovzdania staveniska je do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Pracovné dni vopred.</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73A2C29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w:t>
      </w:r>
      <w:r w:rsidR="0090391D">
        <w:rPr>
          <w:rFonts w:ascii="Garamond" w:hAnsi="Garamond"/>
          <w:sz w:val="22"/>
          <w:szCs w:val="22"/>
        </w:rPr>
        <w:t xml:space="preserve">v zmysle ustanovení príslušného zákona </w:t>
      </w:r>
      <w:r w:rsidR="00B532F3" w:rsidRPr="00B660C9">
        <w:rPr>
          <w:rFonts w:ascii="Garamond" w:hAnsi="Garamond"/>
          <w:sz w:val="22"/>
          <w:szCs w:val="22"/>
        </w:rPr>
        <w:t xml:space="preserve">v rozsahu určenom </w:t>
      </w:r>
      <w:r w:rsidR="0090391D">
        <w:rPr>
          <w:rFonts w:ascii="Garamond" w:hAnsi="Garamond"/>
          <w:sz w:val="22"/>
          <w:szCs w:val="22"/>
        </w:rPr>
        <w:t>prí</w:t>
      </w:r>
      <w:r w:rsidR="00E930F1">
        <w:rPr>
          <w:rFonts w:ascii="Garamond" w:hAnsi="Garamond"/>
          <w:sz w:val="22"/>
          <w:szCs w:val="22"/>
        </w:rPr>
        <w:t>s</w:t>
      </w:r>
      <w:r w:rsidR="0090391D">
        <w:rPr>
          <w:rFonts w:ascii="Garamond" w:hAnsi="Garamond"/>
          <w:sz w:val="22"/>
          <w:szCs w:val="22"/>
        </w:rPr>
        <w:t>lušným</w:t>
      </w:r>
      <w:r w:rsidR="00CA70A3">
        <w:rPr>
          <w:rFonts w:ascii="Garamond" w:hAnsi="Garamond"/>
          <w:sz w:val="22"/>
          <w:szCs w:val="22"/>
        </w:rPr>
        <w:t xml:space="preserve"> </w:t>
      </w:r>
      <w:r w:rsidR="00B532F3" w:rsidRPr="00B660C9">
        <w:rPr>
          <w:rFonts w:ascii="Garamond" w:hAnsi="Garamond"/>
          <w:sz w:val="22"/>
          <w:szCs w:val="22"/>
        </w:rPr>
        <w:t>zákonom</w:t>
      </w:r>
      <w:r w:rsidR="001334B1" w:rsidRPr="00B660C9">
        <w:rPr>
          <w:rFonts w:ascii="Garamond" w:hAnsi="Garamond"/>
          <w:sz w:val="22"/>
          <w:szCs w:val="22"/>
        </w:rPr>
        <w:t xml:space="preserve">, </w:t>
      </w:r>
      <w:r w:rsidR="0090391D">
        <w:rPr>
          <w:rFonts w:ascii="Garamond" w:hAnsi="Garamond"/>
          <w:sz w:val="22"/>
          <w:szCs w:val="22"/>
        </w:rPr>
        <w:t xml:space="preserve">príslušnými </w:t>
      </w:r>
      <w:r w:rsidR="001334B1" w:rsidRPr="00B660C9">
        <w:rPr>
          <w:rFonts w:ascii="Garamond" w:hAnsi="Garamond"/>
          <w:sz w:val="22"/>
          <w:szCs w:val="22"/>
        </w:rPr>
        <w:t>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2CE6AC90" w14:textId="77777777" w:rsidR="00CB3C06" w:rsidRDefault="00664C14" w:rsidP="00B660C9">
      <w:pPr>
        <w:pStyle w:val="Odsekzoznamu"/>
        <w:widowControl w:val="0"/>
        <w:jc w:val="both"/>
        <w:rPr>
          <w:rFonts w:ascii="Garamond" w:hAnsi="Garamond"/>
          <w:noProof/>
          <w:sz w:val="22"/>
          <w:szCs w:val="22"/>
          <w:lang w:eastAsia="cs-CZ"/>
        </w:rPr>
      </w:pPr>
      <w:r w:rsidRPr="00B660C9">
        <w:rPr>
          <w:rFonts w:ascii="Garamond" w:hAnsi="Garamond"/>
          <w:sz w:val="22"/>
          <w:szCs w:val="22"/>
        </w:rPr>
        <w:t>Objednávateľ poveruje funkciou</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944D59">
        <w:rPr>
          <w:rFonts w:ascii="Garamond" w:hAnsi="Garamond"/>
          <w:color w:val="FF0000"/>
          <w:sz w:val="22"/>
          <w:szCs w:val="22"/>
        </w:rPr>
        <w:t xml:space="preserve"> </w:t>
      </w:r>
      <w:r w:rsidRPr="00B660C9">
        <w:rPr>
          <w:rFonts w:ascii="Garamond" w:hAnsi="Garamond"/>
          <w:sz w:val="22"/>
          <w:szCs w:val="22"/>
        </w:rPr>
        <w:t>dozoru osobu:</w:t>
      </w:r>
      <w:ins w:id="23" w:author="Cencerová Lucia" w:date="2026-02-20T08:25:00Z" w16du:dateUtc="2026-02-20T07:25:00Z">
        <w:r w:rsidR="00F1719B">
          <w:rPr>
            <w:rFonts w:ascii="Garamond" w:hAnsi="Garamond"/>
            <w:sz w:val="22"/>
            <w:szCs w:val="22"/>
          </w:rPr>
          <w:t xml:space="preserve">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ins>
    </w:p>
    <w:p w14:paraId="3AA404DF" w14:textId="77777777" w:rsidR="00CB3C06" w:rsidRDefault="00664C14" w:rsidP="00F1719B">
      <w:pPr>
        <w:pStyle w:val="Odsekzoznamu"/>
        <w:widowControl w:val="0"/>
        <w:jc w:val="both"/>
        <w:rPr>
          <w:rFonts w:ascii="Garamond" w:hAnsi="Garamond"/>
          <w:noProof/>
          <w:sz w:val="22"/>
          <w:szCs w:val="22"/>
          <w:lang w:eastAsia="cs-CZ"/>
        </w:rPr>
      </w:pPr>
      <w:r w:rsidRPr="002470A6">
        <w:rPr>
          <w:rFonts w:ascii="Garamond" w:hAnsi="Garamond"/>
          <w:sz w:val="22"/>
          <w:highlight w:val="yellow"/>
          <w:rPrChange w:id="24" w:author="Cencerová Lucia" w:date="2026-02-20T08:25:00Z" w16du:dateUtc="2026-02-20T07:25:00Z">
            <w:rPr>
              <w:rFonts w:ascii="Garamond" w:hAnsi="Garamond"/>
              <w:sz w:val="22"/>
            </w:rPr>
          </w:rPrChange>
        </w:rPr>
        <w:t>Mobil:</w:t>
      </w:r>
      <w:ins w:id="25" w:author="Cencerová Lucia" w:date="2026-02-20T08:25:00Z" w16du:dateUtc="2026-02-20T07:25:00Z">
        <w:r w:rsidR="00F1719B" w:rsidRPr="002470A6">
          <w:rPr>
            <w:rFonts w:ascii="Garamond" w:hAnsi="Garamond"/>
            <w:sz w:val="22"/>
            <w:szCs w:val="22"/>
            <w:highlight w:val="yellow"/>
          </w:rPr>
          <w:t xml:space="preserve">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ins>
    </w:p>
    <w:p w14:paraId="09A47C29" w14:textId="3ADFBD4A" w:rsidR="00F1719B" w:rsidRPr="00F1719B" w:rsidRDefault="00382ECA" w:rsidP="00F1719B">
      <w:pPr>
        <w:pStyle w:val="Odsekzoznamu"/>
        <w:widowControl w:val="0"/>
        <w:jc w:val="both"/>
        <w:rPr>
          <w:rFonts w:ascii="Garamond" w:hAnsi="Garamond"/>
          <w:sz w:val="22"/>
          <w:szCs w:val="22"/>
        </w:rPr>
      </w:pPr>
      <w:r w:rsidRPr="002470A6">
        <w:rPr>
          <w:rFonts w:ascii="Garamond" w:hAnsi="Garamond"/>
          <w:sz w:val="22"/>
          <w:highlight w:val="yellow"/>
          <w:rPrChange w:id="26" w:author="Cencerová Lucia" w:date="2026-02-20T08:25:00Z" w16du:dateUtc="2026-02-20T07:25:00Z">
            <w:rPr>
              <w:rFonts w:ascii="Garamond" w:hAnsi="Garamond"/>
              <w:sz w:val="22"/>
            </w:rPr>
          </w:rPrChange>
        </w:rPr>
        <w:t>E</w:t>
      </w:r>
      <w:r w:rsidR="00664C14" w:rsidRPr="002470A6">
        <w:rPr>
          <w:rFonts w:ascii="Garamond" w:hAnsi="Garamond"/>
          <w:sz w:val="22"/>
          <w:highlight w:val="yellow"/>
          <w:rPrChange w:id="27" w:author="Cencerová Lucia" w:date="2026-02-20T08:25:00Z" w16du:dateUtc="2026-02-20T07:25:00Z">
            <w:rPr>
              <w:rFonts w:ascii="Garamond" w:hAnsi="Garamond"/>
              <w:sz w:val="22"/>
            </w:rPr>
          </w:rPrChange>
        </w:rPr>
        <w:t>-mail</w:t>
      </w:r>
      <w:r w:rsidR="00CB3C06">
        <w:rPr>
          <w:rFonts w:ascii="Garamond" w:hAnsi="Garamond"/>
          <w:sz w:val="22"/>
          <w:szCs w:val="22"/>
        </w:rPr>
        <w:t>:</w:t>
      </w:r>
      <w:ins w:id="28" w:author="Cencerová Lucia" w:date="2026-02-20T08:25:00Z" w16du:dateUtc="2026-02-20T07:25:00Z">
        <w:r w:rsidR="00CB3C06">
          <w:rPr>
            <w:rFonts w:ascii="Garamond" w:hAnsi="Garamond"/>
            <w:sz w:val="22"/>
            <w:szCs w:val="22"/>
          </w:rPr>
          <w:t xml:space="preserve">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r w:rsidR="00F1719B">
          <w:rPr>
            <w:rFonts w:ascii="Garamond" w:hAnsi="Garamond"/>
            <w:sz w:val="22"/>
            <w:szCs w:val="22"/>
          </w:rPr>
          <w:t xml:space="preserve"> </w:t>
        </w:r>
      </w:ins>
    </w:p>
    <w:p w14:paraId="5857E903" w14:textId="39000C6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50BB72DA"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29"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124/2006 Z. z. o bezpečnosti a ochrane zdravia pri práci a o zmene a doplnení niektorých zákonov v znení neskorších predpisov;</w:t>
      </w:r>
    </w:p>
    <w:p w14:paraId="4231F0C2" w14:textId="77777777" w:rsidR="00F1719B" w:rsidRPr="00F1719B" w:rsidRDefault="00F1719B" w:rsidP="0094531D">
      <w:pPr>
        <w:pStyle w:val="Odsekzoznamu"/>
        <w:widowControl w:val="0"/>
        <w:jc w:val="both"/>
        <w:rPr>
          <w:rFonts w:ascii="Garamond" w:hAnsi="Garamond"/>
          <w:sz w:val="22"/>
          <w:szCs w:val="22"/>
        </w:rPr>
        <w:pPrChange w:id="30" w:author="Cencerová Lucia" w:date="2026-02-20T08:25:00Z" w16du:dateUtc="2026-02-20T07:25:00Z">
          <w:pPr>
            <w:pStyle w:val="Odsekzoznamu"/>
            <w:widowControl w:val="0"/>
            <w:ind w:left="1418"/>
            <w:jc w:val="both"/>
          </w:pPr>
        </w:pPrChange>
      </w:pPr>
    </w:p>
    <w:p w14:paraId="10EE1AF8"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31"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98D636E" w14:textId="77777777" w:rsidR="00F1719B" w:rsidRPr="00F1719B" w:rsidRDefault="00F1719B" w:rsidP="0094531D">
      <w:pPr>
        <w:pStyle w:val="Odsekzoznamu"/>
        <w:widowControl w:val="0"/>
        <w:jc w:val="both"/>
        <w:rPr>
          <w:rFonts w:ascii="Garamond" w:hAnsi="Garamond"/>
          <w:sz w:val="22"/>
          <w:szCs w:val="22"/>
        </w:rPr>
        <w:pPrChange w:id="32" w:author="Cencerová Lucia" w:date="2026-02-20T08:25:00Z" w16du:dateUtc="2026-02-20T07:25:00Z">
          <w:pPr>
            <w:pStyle w:val="Odsekzoznamu"/>
            <w:widowControl w:val="0"/>
            <w:ind w:left="1418"/>
            <w:jc w:val="both"/>
          </w:pPr>
        </w:pPrChange>
      </w:pPr>
    </w:p>
    <w:p w14:paraId="602C2370"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33"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51/1988 Zb. o banskej činnosti, výbušninách a štátnej banskej správe v znení neskorších predpisov;</w:t>
      </w:r>
    </w:p>
    <w:p w14:paraId="18586D89" w14:textId="77777777" w:rsidR="00F1719B" w:rsidRPr="00F1719B" w:rsidRDefault="00F1719B" w:rsidP="0094531D">
      <w:pPr>
        <w:pStyle w:val="Odsekzoznamu"/>
        <w:widowControl w:val="0"/>
        <w:jc w:val="both"/>
        <w:rPr>
          <w:rFonts w:ascii="Garamond" w:hAnsi="Garamond"/>
          <w:sz w:val="22"/>
          <w:szCs w:val="22"/>
        </w:rPr>
        <w:pPrChange w:id="34" w:author="Cencerová Lucia" w:date="2026-02-20T08:25:00Z" w16du:dateUtc="2026-02-20T07:25:00Z">
          <w:pPr>
            <w:pStyle w:val="Odsekzoznamu"/>
            <w:widowControl w:val="0"/>
            <w:ind w:left="1418"/>
            <w:jc w:val="both"/>
          </w:pPr>
        </w:pPrChange>
      </w:pPr>
    </w:p>
    <w:p w14:paraId="136EDF30" w14:textId="0C8930E9"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35"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513/2009 Z. z. o dráhach v znení neskorších predpisov</w:t>
      </w:r>
      <w:del w:id="36" w:author="Cencerová Lucia" w:date="2026-02-20T08:25:00Z" w16du:dateUtc="2026-02-20T07:25:00Z">
        <w:r w:rsidR="007E0598" w:rsidRPr="00B660C9">
          <w:rPr>
            <w:rFonts w:ascii="Garamond" w:hAnsi="Garamond"/>
            <w:sz w:val="22"/>
            <w:szCs w:val="22"/>
          </w:rPr>
          <w:delText>,</w:delText>
        </w:r>
      </w:del>
      <w:r w:rsidRPr="00F1719B">
        <w:rPr>
          <w:rFonts w:ascii="Garamond" w:hAnsi="Garamond"/>
          <w:sz w:val="22"/>
          <w:szCs w:val="22"/>
        </w:rPr>
        <w:t xml:space="preserve"> </w:t>
      </w:r>
      <w:r w:rsidRPr="00B660C9">
        <w:rPr>
          <w:rFonts w:ascii="Garamond" w:hAnsi="Garamond"/>
          <w:sz w:val="22"/>
          <w:szCs w:val="22"/>
        </w:rPr>
        <w:t xml:space="preserve">a vyhlášky MDPT SR č. 205/2010 </w:t>
      </w:r>
      <w:proofErr w:type="spellStart"/>
      <w:r w:rsidRPr="00B660C9">
        <w:rPr>
          <w:rFonts w:ascii="Garamond" w:hAnsi="Garamond"/>
          <w:sz w:val="22"/>
          <w:szCs w:val="22"/>
        </w:rPr>
        <w:t>Z.z</w:t>
      </w:r>
      <w:proofErr w:type="spellEnd"/>
      <w:r w:rsidRPr="00B660C9">
        <w:rPr>
          <w:rFonts w:ascii="Garamond" w:hAnsi="Garamond"/>
          <w:sz w:val="22"/>
          <w:szCs w:val="22"/>
        </w:rPr>
        <w:t>. o určených technických zariadeniach a určených činnostiach a činnostiach na určených technických zariadeniach</w:t>
      </w:r>
      <w:del w:id="37" w:author="Cencerová Lucia" w:date="2026-02-20T08:25:00Z" w16du:dateUtc="2026-02-20T07:25:00Z">
        <w:r w:rsidR="002349E7" w:rsidRPr="00B660C9">
          <w:rPr>
            <w:rFonts w:ascii="Garamond" w:hAnsi="Garamond"/>
            <w:sz w:val="22"/>
            <w:szCs w:val="22"/>
          </w:rPr>
          <w:delText xml:space="preserve">; </w:delText>
        </w:r>
      </w:del>
      <w:ins w:id="38" w:author="Cencerová Lucia" w:date="2026-02-20T08:25:00Z" w16du:dateUtc="2026-02-20T07:25:00Z">
        <w:r w:rsidRPr="00F1719B">
          <w:rPr>
            <w:rFonts w:ascii="Garamond" w:hAnsi="Garamond"/>
            <w:sz w:val="22"/>
            <w:szCs w:val="22"/>
          </w:rPr>
          <w:t>,</w:t>
        </w:r>
      </w:ins>
    </w:p>
    <w:p w14:paraId="06262102" w14:textId="77777777" w:rsidR="007E0598" w:rsidRPr="00B660C9" w:rsidRDefault="007E0598" w:rsidP="00B660C9">
      <w:pPr>
        <w:pStyle w:val="Odsekzoznamu"/>
        <w:widowControl w:val="0"/>
        <w:ind w:left="1418"/>
        <w:jc w:val="both"/>
        <w:rPr>
          <w:del w:id="39" w:author="Cencerová Lucia" w:date="2026-02-20T08:25:00Z" w16du:dateUtc="2026-02-20T07:25:00Z"/>
          <w:rFonts w:ascii="Garamond" w:hAnsi="Garamond"/>
          <w:sz w:val="22"/>
          <w:szCs w:val="22"/>
        </w:rPr>
      </w:pPr>
    </w:p>
    <w:p w14:paraId="1F74F3AE" w14:textId="77777777" w:rsidR="00F1719B" w:rsidRPr="00F1719B" w:rsidRDefault="00F1719B" w:rsidP="0094531D">
      <w:pPr>
        <w:pStyle w:val="Odsekzoznamu"/>
        <w:widowControl w:val="0"/>
        <w:jc w:val="both"/>
        <w:rPr>
          <w:rFonts w:ascii="Garamond" w:hAnsi="Garamond"/>
          <w:sz w:val="22"/>
          <w:szCs w:val="22"/>
        </w:rPr>
        <w:pPrChange w:id="40" w:author="Cencerová Lucia" w:date="2026-02-20T08:25:00Z" w16du:dateUtc="2026-02-20T07:25:00Z">
          <w:pPr>
            <w:pStyle w:val="Odsekzoznamu"/>
          </w:pPr>
        </w:pPrChange>
      </w:pPr>
    </w:p>
    <w:p w14:paraId="64B51960" w14:textId="7FCCEC5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41"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 xml:space="preserve">zákona č. 25/2025 Z. z. Stavebný zákon </w:t>
      </w:r>
      <w:del w:id="42" w:author="Cencerová Lucia" w:date="2026-02-20T08:25:00Z" w16du:dateUtc="2026-02-20T07:25:00Z">
        <w:r w:rsidR="00F32EC3">
          <w:rPr>
            <w:rFonts w:ascii="Garamond" w:hAnsi="Garamond"/>
            <w:sz w:val="22"/>
            <w:szCs w:val="22"/>
          </w:rPr>
          <w:delText>v znení neskorších predpisov</w:delText>
        </w:r>
      </w:del>
      <w:ins w:id="43" w:author="Cencerová Lucia" w:date="2026-02-20T08:25:00Z" w16du:dateUtc="2026-02-20T07:25:00Z">
        <w:r w:rsidRPr="00F1719B">
          <w:rPr>
            <w:rFonts w:ascii="Garamond" w:hAnsi="Garamond"/>
            <w:sz w:val="22"/>
            <w:szCs w:val="22"/>
          </w:rPr>
          <w:t>a o zmene a doplnení niektorých zákonov</w:t>
        </w:r>
      </w:ins>
      <w:r w:rsidRPr="00F1719B">
        <w:rPr>
          <w:rFonts w:ascii="Garamond" w:hAnsi="Garamond"/>
          <w:sz w:val="22"/>
          <w:szCs w:val="22"/>
        </w:rPr>
        <w:t>;</w:t>
      </w:r>
    </w:p>
    <w:p w14:paraId="129B5670" w14:textId="77777777" w:rsidR="00F1719B" w:rsidRPr="00F1719B" w:rsidRDefault="00F1719B" w:rsidP="0094531D">
      <w:pPr>
        <w:pStyle w:val="Odsekzoznamu"/>
        <w:widowControl w:val="0"/>
        <w:jc w:val="both"/>
        <w:rPr>
          <w:rFonts w:ascii="Garamond" w:hAnsi="Garamond"/>
          <w:sz w:val="22"/>
          <w:szCs w:val="22"/>
        </w:rPr>
        <w:pPrChange w:id="44" w:author="Cencerová Lucia" w:date="2026-02-20T08:25:00Z" w16du:dateUtc="2026-02-20T07:25:00Z">
          <w:pPr>
            <w:pStyle w:val="Odsekzoznamu"/>
            <w:widowControl w:val="0"/>
            <w:ind w:left="1418"/>
            <w:jc w:val="both"/>
          </w:pPr>
        </w:pPrChange>
      </w:pPr>
    </w:p>
    <w:p w14:paraId="6C4FC301"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45"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17/1992 Zb. o životnom prostredí v znení neskorších predpisov;</w:t>
      </w:r>
    </w:p>
    <w:p w14:paraId="4AF8DFAB" w14:textId="77777777" w:rsidR="00F1719B" w:rsidRPr="00F1719B" w:rsidRDefault="00F1719B" w:rsidP="0094531D">
      <w:pPr>
        <w:pStyle w:val="Odsekzoznamu"/>
        <w:widowControl w:val="0"/>
        <w:jc w:val="both"/>
        <w:rPr>
          <w:rFonts w:ascii="Garamond" w:hAnsi="Garamond"/>
          <w:sz w:val="22"/>
          <w:szCs w:val="22"/>
        </w:rPr>
        <w:pPrChange w:id="46" w:author="Cencerová Lucia" w:date="2026-02-20T08:25:00Z" w16du:dateUtc="2026-02-20T07:25:00Z">
          <w:pPr>
            <w:pStyle w:val="Odsekzoznamu"/>
            <w:widowControl w:val="0"/>
            <w:ind w:left="1418"/>
            <w:jc w:val="both"/>
          </w:pPr>
        </w:pPrChange>
      </w:pPr>
    </w:p>
    <w:p w14:paraId="48A988F3" w14:textId="0D464725"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47"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146/2023 Z. z. o</w:t>
      </w:r>
      <w:del w:id="48" w:author="Cencerová Lucia" w:date="2026-02-20T08:25:00Z" w16du:dateUtc="2026-02-20T07:25:00Z">
        <w:r w:rsidR="00F32EC3">
          <w:rPr>
            <w:rFonts w:ascii="Garamond" w:hAnsi="Garamond"/>
            <w:sz w:val="22"/>
            <w:szCs w:val="22"/>
          </w:rPr>
          <w:delText> </w:delText>
        </w:r>
      </w:del>
      <w:ins w:id="49" w:author="Cencerová Lucia" w:date="2026-02-20T08:25:00Z" w16du:dateUtc="2026-02-20T07:25:00Z">
        <w:r w:rsidRPr="00F1719B">
          <w:rPr>
            <w:rFonts w:ascii="Garamond" w:hAnsi="Garamond"/>
            <w:sz w:val="22"/>
            <w:szCs w:val="22"/>
          </w:rPr>
          <w:t xml:space="preserve"> </w:t>
        </w:r>
      </w:ins>
      <w:r w:rsidRPr="00F1719B">
        <w:rPr>
          <w:rFonts w:ascii="Garamond" w:hAnsi="Garamond"/>
          <w:sz w:val="22"/>
          <w:szCs w:val="22"/>
        </w:rPr>
        <w:t xml:space="preserve">ochrane </w:t>
      </w:r>
      <w:del w:id="50" w:author="Cencerová Lucia" w:date="2026-02-20T08:25:00Z" w16du:dateUtc="2026-02-20T07:25:00Z">
        <w:r w:rsidR="007E0598" w:rsidRPr="00B660C9">
          <w:rPr>
            <w:rFonts w:ascii="Garamond" w:hAnsi="Garamond"/>
            <w:sz w:val="22"/>
            <w:szCs w:val="22"/>
          </w:rPr>
          <w:delText>ovzduš</w:delText>
        </w:r>
        <w:r w:rsidR="00F32EC3">
          <w:rPr>
            <w:rFonts w:ascii="Garamond" w:hAnsi="Garamond"/>
            <w:sz w:val="22"/>
            <w:szCs w:val="22"/>
          </w:rPr>
          <w:delText>ia</w:delText>
        </w:r>
      </w:del>
      <w:proofErr w:type="spellStart"/>
      <w:ins w:id="51" w:author="Cencerová Lucia" w:date="2026-02-20T08:25:00Z" w16du:dateUtc="2026-02-20T07:25:00Z">
        <w:r w:rsidRPr="00F1719B">
          <w:rPr>
            <w:rFonts w:ascii="Garamond" w:hAnsi="Garamond"/>
            <w:sz w:val="22"/>
            <w:szCs w:val="22"/>
          </w:rPr>
          <w:t>ovzduša</w:t>
        </w:r>
      </w:ins>
      <w:proofErr w:type="spellEnd"/>
      <w:r w:rsidRPr="00F1719B">
        <w:rPr>
          <w:rFonts w:ascii="Garamond" w:hAnsi="Garamond"/>
          <w:sz w:val="22"/>
          <w:szCs w:val="22"/>
        </w:rPr>
        <w:t xml:space="preserve"> a</w:t>
      </w:r>
      <w:del w:id="52" w:author="Cencerová Lucia" w:date="2026-02-20T08:25:00Z" w16du:dateUtc="2026-02-20T07:25:00Z">
        <w:r w:rsidR="00F32EC3">
          <w:rPr>
            <w:rFonts w:ascii="Garamond" w:hAnsi="Garamond"/>
            <w:sz w:val="22"/>
            <w:szCs w:val="22"/>
          </w:rPr>
          <w:delText> </w:delText>
        </w:r>
      </w:del>
      <w:ins w:id="53" w:author="Cencerová Lucia" w:date="2026-02-20T08:25:00Z" w16du:dateUtc="2026-02-20T07:25:00Z">
        <w:r w:rsidRPr="00F1719B">
          <w:rPr>
            <w:rFonts w:ascii="Garamond" w:hAnsi="Garamond"/>
            <w:sz w:val="22"/>
            <w:szCs w:val="22"/>
          </w:rPr>
          <w:t xml:space="preserve"> </w:t>
        </w:r>
      </w:ins>
      <w:r w:rsidRPr="00F1719B">
        <w:rPr>
          <w:rFonts w:ascii="Garamond" w:hAnsi="Garamond"/>
          <w:sz w:val="22"/>
          <w:szCs w:val="22"/>
        </w:rPr>
        <w:t>o</w:t>
      </w:r>
      <w:del w:id="54" w:author="Cencerová Lucia" w:date="2026-02-20T08:25:00Z" w16du:dateUtc="2026-02-20T07:25:00Z">
        <w:r w:rsidR="00F32EC3">
          <w:rPr>
            <w:rFonts w:ascii="Garamond" w:hAnsi="Garamond"/>
            <w:sz w:val="22"/>
            <w:szCs w:val="22"/>
          </w:rPr>
          <w:delText> </w:delText>
        </w:r>
      </w:del>
      <w:ins w:id="55" w:author="Cencerová Lucia" w:date="2026-02-20T08:25:00Z" w16du:dateUtc="2026-02-20T07:25:00Z">
        <w:r w:rsidRPr="00F1719B">
          <w:rPr>
            <w:rFonts w:ascii="Garamond" w:hAnsi="Garamond"/>
            <w:sz w:val="22"/>
            <w:szCs w:val="22"/>
          </w:rPr>
          <w:t xml:space="preserve"> </w:t>
        </w:r>
      </w:ins>
      <w:r w:rsidRPr="00F1719B">
        <w:rPr>
          <w:rFonts w:ascii="Garamond" w:hAnsi="Garamond"/>
          <w:sz w:val="22"/>
          <w:szCs w:val="22"/>
        </w:rPr>
        <w:t>zmene a</w:t>
      </w:r>
      <w:del w:id="56" w:author="Cencerová Lucia" w:date="2026-02-20T08:25:00Z" w16du:dateUtc="2026-02-20T07:25:00Z">
        <w:r w:rsidR="00F32EC3">
          <w:rPr>
            <w:rFonts w:ascii="Garamond" w:hAnsi="Garamond"/>
            <w:sz w:val="22"/>
            <w:szCs w:val="22"/>
          </w:rPr>
          <w:delText> </w:delText>
        </w:r>
      </w:del>
      <w:ins w:id="57" w:author="Cencerová Lucia" w:date="2026-02-20T08:25:00Z" w16du:dateUtc="2026-02-20T07:25:00Z">
        <w:r w:rsidRPr="00F1719B">
          <w:rPr>
            <w:rFonts w:ascii="Garamond" w:hAnsi="Garamond"/>
            <w:sz w:val="22"/>
            <w:szCs w:val="22"/>
          </w:rPr>
          <w:t xml:space="preserve"> </w:t>
        </w:r>
      </w:ins>
      <w:r w:rsidRPr="00F1719B">
        <w:rPr>
          <w:rFonts w:ascii="Garamond" w:hAnsi="Garamond"/>
          <w:sz w:val="22"/>
          <w:szCs w:val="22"/>
        </w:rPr>
        <w:t xml:space="preserve">doplnení niektorých zákonov </w:t>
      </w:r>
      <w:del w:id="58" w:author="Cencerová Lucia" w:date="2026-02-20T08:25:00Z" w16du:dateUtc="2026-02-20T07:25:00Z">
        <w:r w:rsidR="007E0598" w:rsidRPr="00B660C9">
          <w:rPr>
            <w:rFonts w:ascii="Garamond" w:hAnsi="Garamond"/>
            <w:sz w:val="22"/>
            <w:szCs w:val="22"/>
          </w:rPr>
          <w:delText xml:space="preserve">v znení neskorších predpisov </w:delText>
        </w:r>
      </w:del>
      <w:r w:rsidRPr="00B660C9">
        <w:rPr>
          <w:rFonts w:ascii="Garamond" w:hAnsi="Garamond"/>
          <w:sz w:val="22"/>
          <w:szCs w:val="22"/>
        </w:rPr>
        <w:t xml:space="preserve">a zákona č. </w:t>
      </w:r>
      <w:r>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r w:rsidRPr="00F1719B">
        <w:rPr>
          <w:rFonts w:ascii="Garamond" w:hAnsi="Garamond"/>
          <w:sz w:val="22"/>
          <w:szCs w:val="22"/>
        </w:rPr>
        <w:t>;</w:t>
      </w:r>
    </w:p>
    <w:p w14:paraId="2AF7A659" w14:textId="77777777" w:rsidR="00F1719B" w:rsidRPr="00F1719B" w:rsidRDefault="00F1719B" w:rsidP="0094531D">
      <w:pPr>
        <w:pStyle w:val="Odsekzoznamu"/>
        <w:widowControl w:val="0"/>
        <w:jc w:val="both"/>
        <w:rPr>
          <w:rFonts w:ascii="Garamond" w:hAnsi="Garamond"/>
          <w:sz w:val="22"/>
          <w:szCs w:val="22"/>
        </w:rPr>
        <w:pPrChange w:id="59" w:author="Cencerová Lucia" w:date="2026-02-20T08:25:00Z" w16du:dateUtc="2026-02-20T07:25:00Z">
          <w:pPr>
            <w:pStyle w:val="Odsekzoznamu"/>
            <w:widowControl w:val="0"/>
            <w:ind w:left="1418"/>
            <w:jc w:val="both"/>
          </w:pPr>
        </w:pPrChange>
      </w:pPr>
    </w:p>
    <w:p w14:paraId="79B57686"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60"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364/2004 Z. z. o vodách a o zmene zákona č. 372/1990 Zb. o priestupkoch v znení neskorších predpisov (vodný zákon) v znení neskorších predpisov;</w:t>
      </w:r>
    </w:p>
    <w:p w14:paraId="4190FCD9" w14:textId="77777777" w:rsidR="00F1719B" w:rsidRPr="00F1719B" w:rsidRDefault="00F1719B" w:rsidP="0094531D">
      <w:pPr>
        <w:pStyle w:val="Odsekzoznamu"/>
        <w:widowControl w:val="0"/>
        <w:jc w:val="both"/>
        <w:rPr>
          <w:rFonts w:ascii="Garamond" w:hAnsi="Garamond"/>
          <w:sz w:val="22"/>
          <w:szCs w:val="22"/>
        </w:rPr>
        <w:pPrChange w:id="61" w:author="Cencerová Lucia" w:date="2026-02-20T08:25:00Z" w16du:dateUtc="2026-02-20T07:25:00Z">
          <w:pPr>
            <w:pStyle w:val="Odsekzoznamu"/>
            <w:widowControl w:val="0"/>
            <w:ind w:left="1418"/>
            <w:jc w:val="both"/>
          </w:pPr>
        </w:pPrChange>
      </w:pPr>
    </w:p>
    <w:p w14:paraId="7240E892" w14:textId="7082ECAD"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62"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 xml:space="preserve">zákona č. </w:t>
      </w:r>
      <w:del w:id="63" w:author="Cencerová Lucia" w:date="2026-02-20T08:25:00Z" w16du:dateUtc="2026-02-20T07:25:00Z">
        <w:r w:rsidR="007E0598" w:rsidRPr="00B660C9">
          <w:rPr>
            <w:rFonts w:ascii="Garamond" w:hAnsi="Garamond"/>
            <w:sz w:val="22"/>
            <w:szCs w:val="22"/>
          </w:rPr>
          <w:delText>656/2004</w:delText>
        </w:r>
      </w:del>
      <w:ins w:id="64" w:author="Cencerová Lucia" w:date="2026-02-20T08:25:00Z" w16du:dateUtc="2026-02-20T07:25:00Z">
        <w:r w:rsidRPr="00F1719B">
          <w:rPr>
            <w:rFonts w:ascii="Garamond" w:hAnsi="Garamond"/>
            <w:sz w:val="22"/>
            <w:szCs w:val="22"/>
          </w:rPr>
          <w:t>251/2012</w:t>
        </w:r>
      </w:ins>
      <w:r w:rsidRPr="00F1719B">
        <w:rPr>
          <w:rFonts w:ascii="Garamond" w:hAnsi="Garamond"/>
          <w:sz w:val="22"/>
          <w:szCs w:val="22"/>
        </w:rPr>
        <w:t xml:space="preserve"> Z. z. o energetike a o zmene </w:t>
      </w:r>
      <w:ins w:id="65" w:author="Cencerová Lucia" w:date="2026-02-20T08:25:00Z" w16du:dateUtc="2026-02-20T07:25:00Z">
        <w:r w:rsidRPr="00F1719B">
          <w:rPr>
            <w:rFonts w:ascii="Garamond" w:hAnsi="Garamond"/>
            <w:sz w:val="22"/>
            <w:szCs w:val="22"/>
          </w:rPr>
          <w:t xml:space="preserve">a doplnení </w:t>
        </w:r>
      </w:ins>
      <w:r w:rsidRPr="00F1719B">
        <w:rPr>
          <w:rFonts w:ascii="Garamond" w:hAnsi="Garamond"/>
          <w:sz w:val="22"/>
          <w:szCs w:val="22"/>
        </w:rPr>
        <w:t>niektorých zákonov</w:t>
      </w:r>
      <w:del w:id="66" w:author="Cencerová Lucia" w:date="2026-02-20T08:25:00Z" w16du:dateUtc="2026-02-20T07:25:00Z">
        <w:r w:rsidR="007E0598" w:rsidRPr="00B660C9">
          <w:rPr>
            <w:rFonts w:ascii="Garamond" w:hAnsi="Garamond"/>
            <w:sz w:val="22"/>
            <w:szCs w:val="22"/>
          </w:rPr>
          <w:delText xml:space="preserve"> v znení neskorších predpisov</w:delText>
        </w:r>
      </w:del>
      <w:r w:rsidRPr="00F1719B">
        <w:rPr>
          <w:rFonts w:ascii="Garamond" w:hAnsi="Garamond"/>
          <w:sz w:val="22"/>
          <w:szCs w:val="22"/>
        </w:rPr>
        <w:t>;</w:t>
      </w:r>
    </w:p>
    <w:p w14:paraId="3F271DC7" w14:textId="77777777" w:rsidR="00F1719B" w:rsidRPr="00F1719B" w:rsidRDefault="00F1719B" w:rsidP="0094531D">
      <w:pPr>
        <w:pStyle w:val="Odsekzoznamu"/>
        <w:widowControl w:val="0"/>
        <w:jc w:val="both"/>
        <w:rPr>
          <w:rFonts w:ascii="Garamond" w:hAnsi="Garamond"/>
          <w:sz w:val="22"/>
          <w:szCs w:val="22"/>
        </w:rPr>
        <w:pPrChange w:id="67" w:author="Cencerová Lucia" w:date="2026-02-20T08:25:00Z" w16du:dateUtc="2026-02-20T07:25:00Z">
          <w:pPr>
            <w:pStyle w:val="Odsekzoznamu"/>
            <w:widowControl w:val="0"/>
            <w:ind w:left="1418"/>
            <w:jc w:val="both"/>
          </w:pPr>
        </w:pPrChange>
      </w:pPr>
    </w:p>
    <w:p w14:paraId="5AAE3521" w14:textId="69BE8D2D"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Change w:id="68"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452/2021 Z. z. o elektronických komunikáciách</w:t>
      </w:r>
      <w:del w:id="69" w:author="Cencerová Lucia" w:date="2026-02-20T08:25:00Z" w16du:dateUtc="2026-02-20T07:25:00Z">
        <w:r w:rsidR="007E0598" w:rsidRPr="00B660C9">
          <w:rPr>
            <w:rFonts w:ascii="Garamond" w:hAnsi="Garamond"/>
            <w:sz w:val="22"/>
            <w:szCs w:val="22"/>
          </w:rPr>
          <w:delText xml:space="preserve"> v znení neskorších predpisov</w:delText>
        </w:r>
      </w:del>
      <w:r w:rsidRPr="00F1719B">
        <w:rPr>
          <w:rFonts w:ascii="Garamond" w:hAnsi="Garamond"/>
          <w:sz w:val="22"/>
          <w:szCs w:val="22"/>
        </w:rPr>
        <w:t>;</w:t>
      </w:r>
    </w:p>
    <w:p w14:paraId="68392B05" w14:textId="77777777" w:rsidR="00F1719B" w:rsidRPr="00F1719B" w:rsidRDefault="00F1719B" w:rsidP="0094531D">
      <w:pPr>
        <w:pStyle w:val="Odsekzoznamu"/>
        <w:widowControl w:val="0"/>
        <w:jc w:val="both"/>
        <w:rPr>
          <w:rFonts w:ascii="Garamond" w:hAnsi="Garamond"/>
          <w:sz w:val="22"/>
          <w:szCs w:val="22"/>
        </w:rPr>
        <w:pPrChange w:id="70" w:author="Cencerová Lucia" w:date="2026-02-20T08:25:00Z" w16du:dateUtc="2026-02-20T07:25:00Z">
          <w:pPr>
            <w:pStyle w:val="Odsekzoznamu"/>
            <w:widowControl w:val="0"/>
            <w:ind w:left="1418"/>
            <w:jc w:val="both"/>
          </w:pPr>
        </w:pPrChange>
      </w:pPr>
    </w:p>
    <w:p w14:paraId="74345E91" w14:textId="4E3AD994" w:rsidR="00F1719B" w:rsidRDefault="00F1719B" w:rsidP="00F1719B">
      <w:pPr>
        <w:pStyle w:val="Odsekzoznamu"/>
        <w:widowControl w:val="0"/>
        <w:numPr>
          <w:ilvl w:val="2"/>
          <w:numId w:val="18"/>
        </w:numPr>
        <w:tabs>
          <w:tab w:val="clear" w:pos="720"/>
        </w:tabs>
        <w:jc w:val="both"/>
        <w:rPr>
          <w:rFonts w:ascii="Garamond" w:hAnsi="Garamond"/>
          <w:sz w:val="22"/>
          <w:szCs w:val="22"/>
        </w:rPr>
        <w:pPrChange w:id="71" w:author="Cencerová Lucia" w:date="2026-02-20T08:25:00Z" w16du:dateUtc="2026-02-20T07:25:00Z">
          <w:pPr>
            <w:pStyle w:val="Odsekzoznamu"/>
            <w:widowControl w:val="0"/>
            <w:numPr>
              <w:ilvl w:val="2"/>
              <w:numId w:val="18"/>
            </w:numPr>
            <w:tabs>
              <w:tab w:val="num" w:pos="1418"/>
            </w:tabs>
            <w:ind w:left="1418" w:hanging="709"/>
            <w:jc w:val="both"/>
          </w:pPr>
        </w:pPrChange>
      </w:pPr>
      <w:r w:rsidRPr="00F1719B">
        <w:rPr>
          <w:rFonts w:ascii="Garamond" w:hAnsi="Garamond"/>
          <w:sz w:val="22"/>
          <w:szCs w:val="22"/>
        </w:rPr>
        <w:t>zákona č. 314/2001 Z. z. o ochrane pred požiarmi</w:t>
      </w:r>
      <w:del w:id="72" w:author="Cencerová Lucia" w:date="2026-02-20T08:25:00Z" w16du:dateUtc="2026-02-20T07:25:00Z">
        <w:r w:rsidR="007E0598" w:rsidRPr="00B660C9">
          <w:rPr>
            <w:rFonts w:ascii="Garamond" w:hAnsi="Garamond"/>
            <w:sz w:val="22"/>
            <w:szCs w:val="22"/>
          </w:rPr>
          <w:delText xml:space="preserve"> v znení neskorších predpisov</w:delText>
        </w:r>
      </w:del>
      <w:r w:rsidRPr="00F1719B">
        <w:rPr>
          <w:rFonts w:ascii="Garamond" w:hAnsi="Garamond"/>
          <w:sz w:val="22"/>
          <w:szCs w:val="22"/>
        </w:rPr>
        <w:t xml:space="preserve">; </w:t>
      </w:r>
    </w:p>
    <w:p w14:paraId="461260C8" w14:textId="77777777" w:rsidR="0094531D" w:rsidRPr="0094531D" w:rsidRDefault="0094531D" w:rsidP="0094531D">
      <w:pPr>
        <w:pStyle w:val="Odsekzoznamu"/>
        <w:rPr>
          <w:rFonts w:ascii="Garamond" w:hAnsi="Garamond"/>
          <w:sz w:val="22"/>
          <w:szCs w:val="22"/>
        </w:rPr>
        <w:pPrChange w:id="73" w:author="Cencerová Lucia" w:date="2026-02-20T08:25:00Z" w16du:dateUtc="2026-02-20T07:25:00Z">
          <w:pPr>
            <w:pStyle w:val="Odsekzoznamu"/>
            <w:widowControl w:val="0"/>
            <w:ind w:left="1418"/>
            <w:jc w:val="both"/>
          </w:pPr>
        </w:pPrChange>
      </w:pPr>
    </w:p>
    <w:p w14:paraId="794F5261" w14:textId="77777777" w:rsidR="0094531D" w:rsidRPr="00EB139B" w:rsidRDefault="0094531D" w:rsidP="0094531D">
      <w:pPr>
        <w:pStyle w:val="Odsekzoznamu"/>
        <w:widowControl w:val="0"/>
        <w:numPr>
          <w:ilvl w:val="2"/>
          <w:numId w:val="18"/>
        </w:numPr>
        <w:tabs>
          <w:tab w:val="clear" w:pos="720"/>
        </w:tabs>
        <w:jc w:val="both"/>
        <w:rPr>
          <w:rFonts w:ascii="Garamond" w:hAnsi="Garamond"/>
          <w:sz w:val="22"/>
          <w:szCs w:val="22"/>
        </w:rPr>
        <w:pPrChange w:id="74" w:author="Cencerová Lucia" w:date="2026-02-20T08:25:00Z" w16du:dateUtc="2026-02-20T07:25:00Z">
          <w:pPr>
            <w:pStyle w:val="Odsekzoznamu"/>
            <w:widowControl w:val="0"/>
            <w:numPr>
              <w:ilvl w:val="2"/>
              <w:numId w:val="18"/>
            </w:numPr>
            <w:tabs>
              <w:tab w:val="num" w:pos="1418"/>
            </w:tabs>
            <w:ind w:left="1418" w:hanging="709"/>
            <w:jc w:val="both"/>
          </w:pPr>
        </w:pPrChange>
      </w:pPr>
      <w:r w:rsidRPr="00EB139B">
        <w:rPr>
          <w:rFonts w:ascii="Garamond" w:hAnsi="Garamond"/>
          <w:sz w:val="22"/>
          <w:szCs w:val="22"/>
        </w:rPr>
        <w:t>zákona č. 133/2013 Z. z. o stavebných výrobkoch a o zmene a doplnení niektorých zákonov;</w:t>
      </w:r>
    </w:p>
    <w:p w14:paraId="731839D0" w14:textId="77777777" w:rsidR="0094531D" w:rsidRPr="00EB139B" w:rsidRDefault="0094531D" w:rsidP="0094531D">
      <w:pPr>
        <w:pStyle w:val="Odsekzoznamu"/>
        <w:widowControl w:val="0"/>
        <w:jc w:val="both"/>
        <w:rPr>
          <w:rFonts w:ascii="Garamond" w:hAnsi="Garamond"/>
          <w:sz w:val="22"/>
          <w:szCs w:val="22"/>
        </w:rPr>
        <w:pPrChange w:id="75" w:author="Cencerová Lucia" w:date="2026-02-20T08:25:00Z" w16du:dateUtc="2026-02-20T07:25:00Z">
          <w:pPr>
            <w:pStyle w:val="Odsekzoznamu"/>
            <w:widowControl w:val="0"/>
          </w:pPr>
        </w:pPrChange>
      </w:pPr>
    </w:p>
    <w:p w14:paraId="3D1ABEB1" w14:textId="4CE1A036" w:rsidR="0094531D" w:rsidRPr="00EB139B" w:rsidRDefault="0094531D" w:rsidP="0094531D">
      <w:pPr>
        <w:pStyle w:val="Odsekzoznamu"/>
        <w:widowControl w:val="0"/>
        <w:numPr>
          <w:ilvl w:val="2"/>
          <w:numId w:val="18"/>
        </w:numPr>
        <w:tabs>
          <w:tab w:val="clear" w:pos="720"/>
        </w:tabs>
        <w:jc w:val="both"/>
        <w:rPr>
          <w:rFonts w:ascii="Garamond" w:hAnsi="Garamond"/>
          <w:sz w:val="22"/>
          <w:szCs w:val="22"/>
        </w:rPr>
        <w:pPrChange w:id="76" w:author="Cencerová Lucia" w:date="2026-02-20T08:25:00Z" w16du:dateUtc="2026-02-20T07:25:00Z">
          <w:pPr>
            <w:pStyle w:val="Odsekzoznamu"/>
            <w:widowControl w:val="0"/>
            <w:numPr>
              <w:ilvl w:val="2"/>
              <w:numId w:val="18"/>
            </w:numPr>
            <w:tabs>
              <w:tab w:val="num" w:pos="1418"/>
            </w:tabs>
            <w:ind w:left="1418" w:hanging="709"/>
            <w:jc w:val="both"/>
          </w:pPr>
        </w:pPrChange>
      </w:pPr>
      <w:r w:rsidRPr="00EB139B">
        <w:rPr>
          <w:rFonts w:ascii="Garamond" w:hAnsi="Garamond"/>
          <w:sz w:val="22"/>
          <w:szCs w:val="22"/>
        </w:rPr>
        <w:t xml:space="preserve">zákona č. 56/2018 </w:t>
      </w:r>
      <w:proofErr w:type="spellStart"/>
      <w:r w:rsidRPr="00EB139B">
        <w:rPr>
          <w:rFonts w:ascii="Garamond" w:hAnsi="Garamond"/>
          <w:sz w:val="22"/>
          <w:szCs w:val="22"/>
        </w:rPr>
        <w:t>Z.z</w:t>
      </w:r>
      <w:proofErr w:type="spellEnd"/>
      <w:r w:rsidRPr="00EB139B">
        <w:rPr>
          <w:rFonts w:ascii="Garamond" w:hAnsi="Garamond"/>
          <w:sz w:val="22"/>
          <w:szCs w:val="22"/>
        </w:rPr>
        <w:t>. o</w:t>
      </w:r>
      <w:del w:id="77" w:author="Cencerová Lucia" w:date="2026-02-20T08:25:00Z" w16du:dateUtc="2026-02-20T07:25:00Z">
        <w:r w:rsidR="00E55C5E" w:rsidRPr="00B660C9">
          <w:rPr>
            <w:rFonts w:ascii="Garamond" w:hAnsi="Garamond"/>
            <w:sz w:val="22"/>
            <w:szCs w:val="22"/>
          </w:rPr>
          <w:delText> </w:delText>
        </w:r>
      </w:del>
      <w:ins w:id="78" w:author="Cencerová Lucia" w:date="2026-02-20T08:25:00Z" w16du:dateUtc="2026-02-20T07:25:00Z">
        <w:r w:rsidRPr="00EB139B">
          <w:rPr>
            <w:rFonts w:ascii="Garamond" w:hAnsi="Garamond"/>
            <w:sz w:val="22"/>
            <w:szCs w:val="22"/>
          </w:rPr>
          <w:t xml:space="preserve"> </w:t>
        </w:r>
      </w:ins>
      <w:r w:rsidRPr="00EB139B">
        <w:rPr>
          <w:rFonts w:ascii="Garamond" w:hAnsi="Garamond"/>
          <w:sz w:val="22"/>
          <w:szCs w:val="22"/>
        </w:rPr>
        <w:t>posudzovaní zhody výrobku, sprístupňovaní určeného výrobku na trhu a</w:t>
      </w:r>
      <w:del w:id="79" w:author="Cencerová Lucia" w:date="2026-02-20T08:25:00Z" w16du:dateUtc="2026-02-20T07:25:00Z">
        <w:r w:rsidR="00E55C5E" w:rsidRPr="00B660C9">
          <w:rPr>
            <w:rFonts w:ascii="Garamond" w:hAnsi="Garamond"/>
            <w:sz w:val="22"/>
            <w:szCs w:val="22"/>
          </w:rPr>
          <w:delText> </w:delText>
        </w:r>
      </w:del>
      <w:ins w:id="80" w:author="Cencerová Lucia" w:date="2026-02-20T08:25:00Z" w16du:dateUtc="2026-02-20T07:25:00Z">
        <w:r w:rsidRPr="00EB139B">
          <w:rPr>
            <w:rFonts w:ascii="Garamond" w:hAnsi="Garamond"/>
            <w:sz w:val="22"/>
            <w:szCs w:val="22"/>
          </w:rPr>
          <w:t xml:space="preserve"> </w:t>
        </w:r>
      </w:ins>
      <w:r w:rsidRPr="00EB139B">
        <w:rPr>
          <w:rFonts w:ascii="Garamond" w:hAnsi="Garamond"/>
          <w:sz w:val="22"/>
          <w:szCs w:val="22"/>
        </w:rPr>
        <w:t>o</w:t>
      </w:r>
      <w:del w:id="81" w:author="Cencerová Lucia" w:date="2026-02-20T08:25:00Z" w16du:dateUtc="2026-02-20T07:25:00Z">
        <w:r w:rsidR="00E55C5E" w:rsidRPr="00B660C9">
          <w:rPr>
            <w:rFonts w:ascii="Garamond" w:hAnsi="Garamond"/>
            <w:sz w:val="22"/>
            <w:szCs w:val="22"/>
          </w:rPr>
          <w:delText> </w:delText>
        </w:r>
      </w:del>
      <w:ins w:id="82" w:author="Cencerová Lucia" w:date="2026-02-20T08:25:00Z" w16du:dateUtc="2026-02-20T07:25:00Z">
        <w:r w:rsidRPr="00EB139B">
          <w:rPr>
            <w:rFonts w:ascii="Garamond" w:hAnsi="Garamond"/>
            <w:sz w:val="22"/>
            <w:szCs w:val="22"/>
          </w:rPr>
          <w:t xml:space="preserve"> </w:t>
        </w:r>
      </w:ins>
      <w:r w:rsidRPr="00EB139B">
        <w:rPr>
          <w:rFonts w:ascii="Garamond" w:hAnsi="Garamond"/>
          <w:sz w:val="22"/>
          <w:szCs w:val="22"/>
        </w:rPr>
        <w:t>zmene a</w:t>
      </w:r>
      <w:del w:id="83" w:author="Cencerová Lucia" w:date="2026-02-20T08:25:00Z" w16du:dateUtc="2026-02-20T07:25:00Z">
        <w:r w:rsidR="00E55C5E" w:rsidRPr="00B660C9">
          <w:rPr>
            <w:rFonts w:ascii="Garamond" w:hAnsi="Garamond"/>
            <w:sz w:val="22"/>
            <w:szCs w:val="22"/>
          </w:rPr>
          <w:delText> </w:delText>
        </w:r>
      </w:del>
      <w:ins w:id="84" w:author="Cencerová Lucia" w:date="2026-02-20T08:25:00Z" w16du:dateUtc="2026-02-20T07:25:00Z">
        <w:r w:rsidRPr="00EB139B">
          <w:rPr>
            <w:rFonts w:ascii="Garamond" w:hAnsi="Garamond"/>
            <w:sz w:val="22"/>
            <w:szCs w:val="22"/>
          </w:rPr>
          <w:t xml:space="preserve"> </w:t>
        </w:r>
      </w:ins>
      <w:r w:rsidRPr="00EB139B">
        <w:rPr>
          <w:rFonts w:ascii="Garamond" w:hAnsi="Garamond"/>
          <w:sz w:val="22"/>
          <w:szCs w:val="22"/>
        </w:rPr>
        <w:t>doplnení niektorých zákonov</w:t>
      </w:r>
      <w:ins w:id="85" w:author="Cencerová Lucia" w:date="2026-02-20T08:25:00Z" w16du:dateUtc="2026-02-20T07:25:00Z">
        <w:r w:rsidRPr="00EB139B">
          <w:rPr>
            <w:rFonts w:ascii="Garamond" w:hAnsi="Garamond"/>
            <w:sz w:val="22"/>
            <w:szCs w:val="22"/>
          </w:rPr>
          <w:t>;</w:t>
        </w:r>
      </w:ins>
      <w:r w:rsidRPr="00EB139B">
        <w:rPr>
          <w:rFonts w:ascii="Garamond" w:hAnsi="Garamond"/>
          <w:sz w:val="22"/>
          <w:szCs w:val="22"/>
        </w:rPr>
        <w:t xml:space="preserve"> a</w:t>
      </w:r>
    </w:p>
    <w:p w14:paraId="181CD544" w14:textId="77777777" w:rsidR="00F1719B" w:rsidRPr="00EB139B" w:rsidRDefault="00F1719B" w:rsidP="0094531D">
      <w:pPr>
        <w:widowControl w:val="0"/>
        <w:jc w:val="both"/>
        <w:rPr>
          <w:rFonts w:ascii="Garamond" w:hAnsi="Garamond"/>
          <w:sz w:val="22"/>
          <w:szCs w:val="22"/>
        </w:rPr>
        <w:pPrChange w:id="86" w:author="Cencerová Lucia" w:date="2026-02-20T08:25:00Z" w16du:dateUtc="2026-02-20T07:25:00Z">
          <w:pPr>
            <w:pStyle w:val="Odsekzoznamu"/>
            <w:widowControl w:val="0"/>
            <w:ind w:left="1418"/>
            <w:jc w:val="both"/>
          </w:pPr>
        </w:pPrChange>
      </w:pPr>
    </w:p>
    <w:p w14:paraId="252E5D75" w14:textId="4BA0F4C1" w:rsidR="00F1719B" w:rsidRPr="00EB139B" w:rsidRDefault="00F1719B" w:rsidP="00F1719B">
      <w:pPr>
        <w:pStyle w:val="Odsekzoznamu"/>
        <w:widowControl w:val="0"/>
        <w:numPr>
          <w:ilvl w:val="2"/>
          <w:numId w:val="18"/>
        </w:numPr>
        <w:tabs>
          <w:tab w:val="clear" w:pos="720"/>
        </w:tabs>
        <w:jc w:val="both"/>
        <w:rPr>
          <w:rFonts w:ascii="Garamond" w:hAnsi="Garamond"/>
          <w:sz w:val="22"/>
          <w:szCs w:val="22"/>
        </w:rPr>
        <w:pPrChange w:id="87" w:author="Cencerová Lucia" w:date="2026-02-20T08:25:00Z" w16du:dateUtc="2026-02-20T07:25:00Z">
          <w:pPr>
            <w:pStyle w:val="Odsekzoznamu"/>
            <w:widowControl w:val="0"/>
            <w:numPr>
              <w:ilvl w:val="2"/>
              <w:numId w:val="18"/>
            </w:numPr>
            <w:tabs>
              <w:tab w:val="num" w:pos="1418"/>
            </w:tabs>
            <w:ind w:left="1418" w:hanging="709"/>
            <w:jc w:val="both"/>
          </w:pPr>
        </w:pPrChange>
      </w:pPr>
      <w:ins w:id="88" w:author="Cencerová Lucia" w:date="2026-02-20T08:25:00Z" w16du:dateUtc="2026-02-20T07:25:00Z">
        <w:r w:rsidRPr="00EB139B">
          <w:rPr>
            <w:rFonts w:ascii="Garamond" w:hAnsi="Garamond"/>
            <w:sz w:val="22"/>
            <w:szCs w:val="22"/>
          </w:rPr>
          <w:t xml:space="preserve">ostatných súvisiacich právnych predpisov, </w:t>
        </w:r>
      </w:ins>
      <w:r w:rsidR="0094531D" w:rsidRPr="00EB139B">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r w:rsidRPr="00EB139B">
        <w:rPr>
          <w:rFonts w:ascii="Garamond" w:hAnsi="Garamond"/>
          <w:sz w:val="22"/>
          <w:szCs w:val="22"/>
        </w:rPr>
        <w:t>.</w:t>
      </w:r>
    </w:p>
    <w:p w14:paraId="5599DE32" w14:textId="77777777" w:rsidR="007E0598" w:rsidRPr="0094531D" w:rsidRDefault="007E0598" w:rsidP="0094531D">
      <w:pPr>
        <w:widowControl w:val="0"/>
        <w:jc w:val="both"/>
        <w:rPr>
          <w:rFonts w:ascii="Garamond" w:hAnsi="Garamond"/>
          <w:sz w:val="22"/>
          <w:szCs w:val="22"/>
        </w:rPr>
        <w:pPrChange w:id="89" w:author="Cencerová Lucia" w:date="2026-02-20T08:25:00Z" w16du:dateUtc="2026-02-20T07:25:00Z">
          <w:pPr>
            <w:pStyle w:val="Odsekzoznamu"/>
            <w:widowControl w:val="0"/>
            <w:ind w:left="1418"/>
            <w:jc w:val="both"/>
          </w:pPr>
        </w:pPrChange>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06CC240B"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w:t>
      </w:r>
      <w:r w:rsidR="00EB139B">
        <w:rPr>
          <w:rFonts w:ascii="Garamond" w:hAnsi="Garamond"/>
          <w:sz w:val="22"/>
          <w:szCs w:val="22"/>
        </w:rPr>
        <w:t xml:space="preserve"> </w:t>
      </w:r>
      <w:del w:id="90" w:author="Cencerová Lucia" w:date="2026-02-20T08:25:00Z" w16du:dateUtc="2026-02-20T07:25:00Z">
        <w:r w:rsidRPr="00B660C9">
          <w:rPr>
            <w:rFonts w:ascii="Garamond" w:hAnsi="Garamond"/>
            <w:sz w:val="22"/>
            <w:szCs w:val="22"/>
          </w:rPr>
          <w:delText>i</w:delText>
        </w:r>
      </w:del>
      <w:ins w:id="91" w:author="Cencerová Lucia" w:date="2026-02-20T08:25:00Z" w16du:dateUtc="2026-02-20T07:25:00Z">
        <w:r w:rsidR="00EB139B">
          <w:rPr>
            <w:rFonts w:ascii="Garamond" w:hAnsi="Garamond"/>
            <w:sz w:val="22"/>
            <w:szCs w:val="22"/>
          </w:rPr>
          <w:t>u</w:t>
        </w:r>
      </w:ins>
      <w:r w:rsidRPr="00B660C9">
        <w:rPr>
          <w:rFonts w:ascii="Garamond" w:hAnsi="Garamond"/>
          <w:sz w:val="22"/>
          <w:szCs w:val="22"/>
        </w:rPr>
        <w:t>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244FB9AC" w14:textId="77777777" w:rsidR="00885D1F" w:rsidRPr="00CA70A3" w:rsidRDefault="00885D1F" w:rsidP="00CA70A3">
      <w:pPr>
        <w:widowControl w:val="0"/>
        <w:jc w:val="both"/>
        <w:rPr>
          <w:rFonts w:ascii="Garamond" w:hAnsi="Garamond"/>
          <w:sz w:val="22"/>
          <w:szCs w:val="22"/>
        </w:rPr>
      </w:pPr>
    </w:p>
    <w:p w14:paraId="60832B98" w14:textId="6DECBE9F"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 xml:space="preserve">predloží Objednávateľovi na </w:t>
      </w:r>
      <w:r w:rsidRPr="0006455C">
        <w:rPr>
          <w:rFonts w:ascii="Garamond" w:hAnsi="Garamond"/>
          <w:sz w:val="22"/>
          <w:u w:val="single"/>
          <w:rPrChange w:id="92" w:author="Cencerová Lucia" w:date="2026-02-20T08:25:00Z" w16du:dateUtc="2026-02-20T07:25:00Z">
            <w:rPr>
              <w:rFonts w:ascii="Garamond" w:hAnsi="Garamond"/>
              <w:sz w:val="22"/>
            </w:rPr>
          </w:rPrChange>
        </w:rPr>
        <w:t>odsúhlasenie súpis skutočne vykonaných prác</w:t>
      </w:r>
      <w:r w:rsidRPr="00B660C9">
        <w:rPr>
          <w:rFonts w:ascii="Garamond" w:hAnsi="Garamond"/>
          <w:bCs/>
          <w:sz w:val="22"/>
          <w:szCs w:val="22"/>
        </w:rPr>
        <w:t>,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 prevzatí Diela Objednávateľom Zmluvné strany vyhotovia Preberací protokol. </w:t>
      </w:r>
      <w:r w:rsidRPr="00DF2976">
        <w:rPr>
          <w:rFonts w:ascii="Garamond" w:hAnsi="Garamond"/>
          <w:b/>
          <w:sz w:val="22"/>
          <w:rPrChange w:id="93" w:author="Cencerová Lucia" w:date="2026-02-20T08:25:00Z" w16du:dateUtc="2026-02-20T07:25:00Z">
            <w:rPr>
              <w:rFonts w:ascii="Garamond" w:hAnsi="Garamond"/>
              <w:sz w:val="22"/>
            </w:rPr>
          </w:rPrChange>
        </w:rPr>
        <w:t>Podpísaním Preberacieho protokolu bez výhrad oprávnenými zástupcami Zmluvných strán je preberacie konanie ukončené a Dielo sa bude považovať za riadne zhotovené a odovzdané Objednávateľovi</w:t>
      </w:r>
      <w:r w:rsidRPr="00B660C9">
        <w:rPr>
          <w:rFonts w:ascii="Garamond" w:hAnsi="Garamond" w:cs="Arial"/>
          <w:sz w:val="22"/>
          <w:szCs w:val="22"/>
          <w:lang w:eastAsia="ar-SA"/>
        </w:rPr>
        <w:t>.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alebo nezodpovedá požiadavkám 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7653AA4" w14:textId="2D89F9E1" w:rsidR="0016759E" w:rsidRDefault="0016759E" w:rsidP="00CB3C06">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5D5D7C">
        <w:rPr>
          <w:rFonts w:ascii="Garamond" w:hAnsi="Garamond"/>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51874C51" w14:textId="77777777" w:rsidR="0016759E" w:rsidRDefault="0016759E" w:rsidP="0016759E">
      <w:pPr>
        <w:pStyle w:val="Odsekzoznamu"/>
        <w:rPr>
          <w:rFonts w:ascii="Garamond" w:hAnsi="Garamond" w:cs="Arial"/>
          <w:sz w:val="22"/>
          <w:szCs w:val="22"/>
          <w:lang w:eastAsia="ar-SA"/>
        </w:rPr>
        <w:pPrChange w:id="94" w:author="Cencerová Lucia" w:date="2026-02-20T08:25:00Z" w16du:dateUtc="2026-02-20T07:25:00Z">
          <w:pPr>
            <w:widowControl w:val="0"/>
            <w:suppressAutoHyphens/>
            <w:contextualSpacing/>
            <w:jc w:val="both"/>
          </w:pPr>
        </w:pPrChange>
      </w:pPr>
    </w:p>
    <w:p w14:paraId="4EAAFAA8" w14:textId="5272564A" w:rsidR="00EB139B" w:rsidRPr="00CB3C06" w:rsidRDefault="007570F9" w:rsidP="00CB3C06">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B660C9" w:rsidRDefault="00051401" w:rsidP="00B660C9">
      <w:pPr>
        <w:widowControl w:val="0"/>
        <w:ind w:left="720"/>
        <w:jc w:val="both"/>
        <w:outlineLvl w:val="1"/>
        <w:rPr>
          <w:rFonts w:ascii="Garamond" w:hAnsi="Garamond"/>
          <w:b/>
          <w:bCs/>
          <w:sz w:val="22"/>
          <w:szCs w:val="22"/>
        </w:rPr>
        <w:pPrChange w:id="95" w:author="Cencerová Lucia" w:date="2026-02-20T08:25:00Z" w16du:dateUtc="2026-02-20T07:25:00Z">
          <w:pPr>
            <w:widowControl w:val="0"/>
            <w:jc w:val="both"/>
            <w:outlineLvl w:val="1"/>
          </w:pPr>
        </w:pPrChange>
      </w:pPr>
    </w:p>
    <w:p w14:paraId="608F671A" w14:textId="77777777" w:rsidR="00382ECA" w:rsidRPr="00B660C9" w:rsidRDefault="00382ECA" w:rsidP="00B660C9">
      <w:pPr>
        <w:widowControl w:val="0"/>
        <w:jc w:val="both"/>
        <w:outlineLvl w:val="1"/>
        <w:rPr>
          <w:del w:id="96" w:author="Cencerová Lucia" w:date="2026-02-20T08:25:00Z" w16du:dateUtc="2026-02-20T07:25:00Z"/>
          <w:rFonts w:ascii="Garamond" w:hAnsi="Garamond"/>
          <w:b/>
          <w:bCs/>
          <w:sz w:val="22"/>
          <w:szCs w:val="22"/>
        </w:rPr>
      </w:pPr>
    </w:p>
    <w:p w14:paraId="7873379E" w14:textId="77777777" w:rsidR="00051401" w:rsidRPr="00B660C9" w:rsidRDefault="00051401" w:rsidP="00B660C9">
      <w:pPr>
        <w:widowControl w:val="0"/>
        <w:ind w:left="720"/>
        <w:jc w:val="both"/>
        <w:outlineLvl w:val="1"/>
        <w:rPr>
          <w:del w:id="97" w:author="Cencerová Lucia" w:date="2026-02-20T08:25:00Z" w16du:dateUtc="2026-02-20T07:25:00Z"/>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155B9CF4"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ins w:id="98" w:author="Cencerová Lucia" w:date="2026-02-20T08:25:00Z" w16du:dateUtc="2026-02-20T07:25:00Z">
        <w:r w:rsidR="0006455C">
          <w:rPr>
            <w:rFonts w:ascii="Garamond" w:hAnsi="Garamond" w:cs="Arial"/>
            <w:sz w:val="22"/>
            <w:szCs w:val="22"/>
          </w:rPr>
          <w:t>.</w:t>
        </w:r>
      </w:ins>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B660C9">
        <w:rPr>
          <w:rFonts w:ascii="Garamond" w:hAnsi="Garamond"/>
          <w:sz w:val="22"/>
          <w:szCs w:val="22"/>
        </w:rPr>
        <w:t>nasl</w:t>
      </w:r>
      <w:proofErr w:type="spellEnd"/>
      <w:r w:rsidRPr="00B660C9">
        <w:rPr>
          <w:rFonts w:ascii="Garamond" w:hAnsi="Garamond"/>
          <w:sz w:val="22"/>
          <w:szCs w:val="22"/>
        </w:rPr>
        <w:t>.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Pracovných dní odo dňa doručenia písomnej reklamácie Objednávateľa Zhotoviteľovi.</w:t>
      </w:r>
    </w:p>
    <w:p w14:paraId="22695097" w14:textId="77777777" w:rsidR="00885D1F" w:rsidRPr="00CA70A3" w:rsidRDefault="00885D1F" w:rsidP="00CA70A3">
      <w:pPr>
        <w:widowControl w:val="0"/>
        <w:tabs>
          <w:tab w:val="left" w:pos="709"/>
        </w:tabs>
        <w:suppressAutoHyphens/>
        <w:jc w:val="both"/>
        <w:rPr>
          <w:rFonts w:ascii="Garamond" w:hAnsi="Garamond" w:cs="Arial"/>
          <w:sz w:val="22"/>
          <w:szCs w:val="22"/>
        </w:rPr>
      </w:pPr>
    </w:p>
    <w:p w14:paraId="355EE83E" w14:textId="2C28BA1B"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1CA54D26"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ktorého vykonaním poveril </w:t>
      </w:r>
      <w:r w:rsidR="00F853EE">
        <w:rPr>
          <w:rFonts w:ascii="Garamond" w:hAnsi="Garamond"/>
          <w:sz w:val="22"/>
          <w:szCs w:val="22"/>
          <w:lang w:eastAsia="sk-SK"/>
        </w:rPr>
        <w:t>Zhotoviteľ</w:t>
      </w:r>
      <w:r w:rsidRPr="00B660C9">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272B653F"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w:t>
      </w:r>
      <w:proofErr w:type="spellStart"/>
      <w:r w:rsidRPr="00B660C9">
        <w:rPr>
          <w:rFonts w:ascii="Garamond" w:hAnsi="Garamond"/>
          <w:sz w:val="22"/>
          <w:szCs w:val="22"/>
          <w:lang w:eastAsia="sk-SK"/>
        </w:rPr>
        <w:t>t.j</w:t>
      </w:r>
      <w:proofErr w:type="spellEnd"/>
      <w:r w:rsidRPr="00B660C9">
        <w:rPr>
          <w:rFonts w:ascii="Garamond" w:hAnsi="Garamond"/>
          <w:sz w:val="22"/>
          <w:szCs w:val="22"/>
          <w:lang w:eastAsia="sk-SK"/>
        </w:rPr>
        <w:t>. písomným dodatkom k Zmluve.</w:t>
      </w: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7729AD2B" w:rsidR="00931749" w:rsidRPr="00EB139B"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w:t>
      </w:r>
      <w:r w:rsidRPr="00EB139B">
        <w:rPr>
          <w:rFonts w:ascii="Garamond" w:hAnsi="Garamond" w:cs="Arial"/>
          <w:sz w:val="22"/>
          <w:szCs w:val="22"/>
        </w:rPr>
        <w:t>povinností</w:t>
      </w:r>
      <w:del w:id="99" w:author="Cencerová Lucia" w:date="2026-02-20T08:25:00Z" w16du:dateUtc="2026-02-20T07:25:00Z">
        <w:r w:rsidRPr="00B660C9">
          <w:rPr>
            <w:rFonts w:ascii="Garamond" w:hAnsi="Garamond" w:cs="Arial"/>
            <w:sz w:val="22"/>
            <w:szCs w:val="22"/>
          </w:rPr>
          <w:delText>.</w:delText>
        </w:r>
      </w:del>
      <w:ins w:id="100" w:author="Cencerová Lucia" w:date="2026-02-20T08:25:00Z" w16du:dateUtc="2026-02-20T07:25:00Z">
        <w:r w:rsidR="00B42155" w:rsidRPr="00EB139B">
          <w:rPr>
            <w:rFonts w:ascii="Garamond" w:hAnsi="Garamond" w:cs="Arial"/>
            <w:sz w:val="22"/>
            <w:szCs w:val="22"/>
          </w:rPr>
          <w:t xml:space="preserve"> a/alebo nevykoná Dielo riadne v termíne podľa článku 3 bod 3.1 Zmluvy</w:t>
        </w:r>
        <w:r w:rsidRPr="00EB139B">
          <w:rPr>
            <w:rFonts w:ascii="Garamond" w:hAnsi="Garamond" w:cs="Arial"/>
            <w:sz w:val="22"/>
            <w:szCs w:val="22"/>
          </w:rPr>
          <w:t>.</w:t>
        </w:r>
      </w:ins>
      <w:r w:rsidRPr="00EB139B">
        <w:rPr>
          <w:rFonts w:ascii="Garamond" w:hAnsi="Garamond" w:cs="Arial"/>
          <w:sz w:val="22"/>
          <w:szCs w:val="22"/>
        </w:rPr>
        <w:t xml:space="preserve"> Tým nie je dotknuté právo Objednávateľa na náhradu škody.</w:t>
      </w:r>
    </w:p>
    <w:p w14:paraId="78FE9B54" w14:textId="77777777" w:rsidR="00931749" w:rsidRPr="00EB139B"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050A6073" w:rsidR="00931749" w:rsidRPr="00CA70A3"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deň omeškania. Uplatnením zmluvnej pokuty nie je dotknuté právo Objednávateľa na náhradu škody.</w:t>
      </w:r>
    </w:p>
    <w:p w14:paraId="26755554" w14:textId="77777777" w:rsidR="00C2671F" w:rsidRDefault="00C2671F" w:rsidP="00CA70A3">
      <w:pPr>
        <w:pStyle w:val="Odsekzoznamu"/>
        <w:rPr>
          <w:rFonts w:ascii="Garamond" w:hAnsi="Garamond" w:cs="Arial"/>
          <w:b/>
          <w:sz w:val="22"/>
          <w:szCs w:val="22"/>
        </w:rPr>
      </w:pPr>
    </w:p>
    <w:p w14:paraId="504C2A68" w14:textId="14E545BB" w:rsidR="00C2671F" w:rsidRPr="00CA70A3" w:rsidRDefault="00C2671F" w:rsidP="00C2671F">
      <w:pPr>
        <w:pStyle w:val="Zkladntext2"/>
        <w:widowControl w:val="0"/>
        <w:numPr>
          <w:ilvl w:val="0"/>
          <w:numId w:val="12"/>
        </w:numPr>
        <w:tabs>
          <w:tab w:val="left" w:pos="0"/>
        </w:tabs>
        <w:spacing w:before="0"/>
        <w:ind w:hanging="720"/>
        <w:jc w:val="both"/>
        <w:rPr>
          <w:rFonts w:ascii="Garamond" w:hAnsi="Garamond" w:cs="Arial"/>
          <w:sz w:val="22"/>
          <w:szCs w:val="22"/>
        </w:rPr>
      </w:pPr>
      <w:r w:rsidRPr="00CA70A3">
        <w:rPr>
          <w:rFonts w:ascii="Garamond" w:hAnsi="Garamond" w:cs="Arial"/>
          <w:sz w:val="22"/>
          <w:szCs w:val="22"/>
        </w:rPr>
        <w:t xml:space="preserve">V prípade, ak </w:t>
      </w:r>
      <w:r>
        <w:rPr>
          <w:rFonts w:ascii="Garamond" w:hAnsi="Garamond" w:cs="Arial"/>
          <w:sz w:val="22"/>
          <w:szCs w:val="22"/>
        </w:rPr>
        <w:t>Zhotoviteľ</w:t>
      </w:r>
      <w:r w:rsidRPr="00CA70A3">
        <w:rPr>
          <w:rFonts w:ascii="Garamond" w:hAnsi="Garamond" w:cs="Arial"/>
          <w:sz w:val="22"/>
          <w:szCs w:val="22"/>
        </w:rPr>
        <w:t xml:space="preserve"> poruší povinnosti v zmysle Zmluvy, porušenie ktorých zároveň zakladá právo Objednávateľa odstúpiť od Zmluvy, Objednávateľ má právo za porušenie týchto povinností požadovať od </w:t>
      </w:r>
      <w:del w:id="101" w:author="Cencerová Lucia" w:date="2026-02-20T08:25:00Z" w16du:dateUtc="2026-02-20T07:25:00Z">
        <w:r w:rsidRPr="00CA70A3">
          <w:rPr>
            <w:rFonts w:ascii="Garamond" w:hAnsi="Garamond" w:cs="Arial"/>
            <w:sz w:val="22"/>
            <w:szCs w:val="22"/>
          </w:rPr>
          <w:delText>Dodávateľa</w:delText>
        </w:r>
      </w:del>
      <w:proofErr w:type="spellStart"/>
      <w:ins w:id="102" w:author="Cencerová Lucia" w:date="2026-02-20T08:25:00Z" w16du:dateUtc="2026-02-20T07:25:00Z">
        <w:r w:rsidR="00B42155">
          <w:rPr>
            <w:rFonts w:ascii="Garamond" w:hAnsi="Garamond" w:cs="Arial"/>
            <w:sz w:val="22"/>
            <w:szCs w:val="22"/>
          </w:rPr>
          <w:t>Zhotviteľa</w:t>
        </w:r>
      </w:ins>
      <w:proofErr w:type="spellEnd"/>
      <w:r w:rsidRPr="00CA70A3">
        <w:rPr>
          <w:rFonts w:ascii="Garamond" w:hAnsi="Garamond" w:cs="Arial"/>
          <w:sz w:val="22"/>
          <w:szCs w:val="22"/>
        </w:rPr>
        <w:t xml:space="preserve"> zmluvnú pokutu vo výške 35 % z</w:t>
      </w:r>
      <w:r>
        <w:rPr>
          <w:rFonts w:ascii="Garamond" w:hAnsi="Garamond" w:cs="Arial"/>
          <w:sz w:val="22"/>
          <w:szCs w:val="22"/>
        </w:rPr>
        <w:t> Ceny za Dielo</w:t>
      </w:r>
      <w:r w:rsidRPr="00CA70A3">
        <w:rPr>
          <w:rFonts w:ascii="Garamond" w:hAnsi="Garamond" w:cs="Arial"/>
          <w:sz w:val="22"/>
          <w:szCs w:val="22"/>
        </w:rPr>
        <w:t xml:space="preserve"> podľa článku </w:t>
      </w:r>
      <w:r>
        <w:rPr>
          <w:rFonts w:ascii="Garamond" w:hAnsi="Garamond" w:cs="Arial"/>
          <w:sz w:val="22"/>
          <w:szCs w:val="22"/>
        </w:rPr>
        <w:t>1</w:t>
      </w:r>
      <w:r w:rsidRPr="00CA70A3">
        <w:rPr>
          <w:rFonts w:ascii="Garamond" w:hAnsi="Garamond" w:cs="Arial"/>
          <w:sz w:val="22"/>
          <w:szCs w:val="22"/>
        </w:rPr>
        <w:t xml:space="preserve"> bod </w:t>
      </w:r>
      <w:r>
        <w:rPr>
          <w:rFonts w:ascii="Garamond" w:hAnsi="Garamond" w:cs="Arial"/>
          <w:sz w:val="22"/>
          <w:szCs w:val="22"/>
        </w:rPr>
        <w:t>1.1 písm. (b)</w:t>
      </w:r>
      <w:r w:rsidRPr="00CA70A3">
        <w:rPr>
          <w:rFonts w:ascii="Garamond" w:hAnsi="Garamond" w:cs="Arial"/>
          <w:sz w:val="22"/>
          <w:szCs w:val="22"/>
        </w:rPr>
        <w:t xml:space="preserve"> Zmluvy. </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103"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03"/>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63C70086"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w:t>
      </w:r>
      <w:r w:rsidR="00885D1F">
        <w:rPr>
          <w:rFonts w:ascii="Garamond" w:hAnsi="Garamond"/>
          <w:sz w:val="22"/>
          <w:szCs w:val="22"/>
          <w:lang w:eastAsia="sk-SK"/>
        </w:rPr>
        <w:t> </w:t>
      </w:r>
      <w:r w:rsidRPr="00B660C9">
        <w:rPr>
          <w:rFonts w:ascii="Garamond" w:hAnsi="Garamond"/>
          <w:sz w:val="22"/>
          <w:szCs w:val="22"/>
          <w:lang w:eastAsia="sk-SK"/>
        </w:rPr>
        <w:t>000</w:t>
      </w:r>
      <w:r w:rsidR="00885D1F">
        <w:rPr>
          <w:rFonts w:ascii="Garamond" w:hAnsi="Garamond"/>
          <w:sz w:val="22"/>
          <w:szCs w:val="22"/>
          <w:lang w:eastAsia="sk-SK"/>
        </w:rPr>
        <w:t>,-</w:t>
      </w:r>
      <w:r w:rsidRPr="00B660C9">
        <w:rPr>
          <w:rFonts w:ascii="Garamond" w:hAnsi="Garamond"/>
          <w:sz w:val="22"/>
          <w:szCs w:val="22"/>
          <w:lang w:eastAsia="sk-SK"/>
        </w:rPr>
        <w:t xml:space="preserve">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744CBCBD" w14:textId="7BECB4C7"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19CF38CA" w14:textId="77777777" w:rsidR="000C2AAC" w:rsidRPr="00B660C9" w:rsidRDefault="000C2AAC" w:rsidP="00B660C9">
      <w:pPr>
        <w:pStyle w:val="Zkladntext2"/>
        <w:widowControl w:val="0"/>
        <w:tabs>
          <w:tab w:val="left" w:pos="0"/>
        </w:tabs>
        <w:spacing w:before="0"/>
        <w:jc w:val="both"/>
        <w:rPr>
          <w:rFonts w:ascii="Garamond" w:hAnsi="Garamond" w:cs="Arial"/>
          <w:b/>
          <w:sz w:val="22"/>
          <w:szCs w:val="22"/>
        </w:rPr>
      </w:pPr>
    </w:p>
    <w:p w14:paraId="5ADE4DE4" w14:textId="3AB0DB32"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C2671F">
        <w:rPr>
          <w:rFonts w:ascii="Garamond" w:hAnsi="Garamond" w:cs="Arial"/>
          <w:sz w:val="22"/>
          <w:szCs w:val="22"/>
        </w:rPr>
        <w:t>, 8.4</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w:t>
      </w:r>
      <w:del w:id="104" w:author="Cencerová Lucia" w:date="2026-02-20T08:25:00Z" w16du:dateUtc="2026-02-20T07:25:00Z">
        <w:r w:rsidR="00C2671F">
          <w:rPr>
            <w:rFonts w:ascii="Garamond" w:hAnsi="Garamond" w:cs="Arial"/>
            <w:sz w:val="22"/>
            <w:szCs w:val="22"/>
          </w:rPr>
          <w:delText>5</w:delText>
        </w:r>
        <w:r w:rsidRPr="00B660C9">
          <w:rPr>
            <w:rFonts w:ascii="Garamond" w:hAnsi="Garamond" w:cs="Arial"/>
            <w:sz w:val="22"/>
            <w:szCs w:val="22"/>
          </w:rPr>
          <w:delText>Zmluvy</w:delText>
        </w:r>
      </w:del>
      <w:ins w:id="105" w:author="Cencerová Lucia" w:date="2026-02-20T08:25:00Z" w16du:dateUtc="2026-02-20T07:25:00Z">
        <w:r w:rsidR="00C2671F">
          <w:rPr>
            <w:rFonts w:ascii="Garamond" w:hAnsi="Garamond" w:cs="Arial"/>
            <w:sz w:val="22"/>
            <w:szCs w:val="22"/>
          </w:rPr>
          <w:t>5</w:t>
        </w:r>
        <w:r w:rsidR="00B42155">
          <w:rPr>
            <w:rFonts w:ascii="Garamond" w:hAnsi="Garamond" w:cs="Arial"/>
            <w:sz w:val="22"/>
            <w:szCs w:val="22"/>
          </w:rPr>
          <w:t xml:space="preserve"> </w:t>
        </w:r>
        <w:r w:rsidRPr="00B660C9">
          <w:rPr>
            <w:rFonts w:ascii="Garamond" w:hAnsi="Garamond" w:cs="Arial"/>
            <w:sz w:val="22"/>
            <w:szCs w:val="22"/>
          </w:rPr>
          <w:t>Zmluvy</w:t>
        </w:r>
      </w:ins>
      <w:r w:rsidRPr="00B660C9">
        <w:rPr>
          <w:rFonts w:ascii="Garamond" w:hAnsi="Garamond" w:cs="Arial"/>
          <w:sz w:val="22"/>
          <w:szCs w:val="22"/>
        </w:rPr>
        <w:t>.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 xml:space="preserve">a </w:t>
      </w:r>
      <w:proofErr w:type="spellStart"/>
      <w:r w:rsidRPr="00B660C9">
        <w:rPr>
          <w:rFonts w:ascii="Garamond" w:hAnsi="Garamond" w:cs="Arial"/>
          <w:sz w:val="22"/>
          <w:szCs w:val="22"/>
        </w:rPr>
        <w:t>nasl</w:t>
      </w:r>
      <w:proofErr w:type="spellEnd"/>
      <w:r w:rsidRPr="00B660C9">
        <w:rPr>
          <w:rFonts w:ascii="Garamond" w:hAnsi="Garamond" w:cs="Arial"/>
          <w:sz w:val="22"/>
          <w:szCs w:val="22"/>
        </w:rPr>
        <w:t>.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bookmarkStart w:id="106" w:name="_Hlk208310400"/>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bookmarkEnd w:id="106"/>
    <w:p w14:paraId="3B437DBE" w14:textId="77777777" w:rsidR="00931749" w:rsidRPr="00B660C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43E6279" w:rsidR="00D809D0" w:rsidRPr="00B660C9" w:rsidRDefault="00F853EE"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Pr>
          <w:rFonts w:ascii="Garamond" w:hAnsi="Garamond"/>
          <w:sz w:val="22"/>
          <w:szCs w:val="22"/>
        </w:rPr>
        <w:t>malo vplyv na riadne plnenie Zmluvy</w:t>
      </w:r>
      <w:r w:rsidR="00931749" w:rsidRPr="00B660C9">
        <w:rPr>
          <w:rFonts w:ascii="Garamond" w:hAnsi="Garamond"/>
          <w:sz w:val="22"/>
          <w:szCs w:val="22"/>
        </w:rPr>
        <w:t>.</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7609B7CC"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xml:space="preserve">. </w:t>
      </w:r>
      <w:ins w:id="107" w:author="Cencerová Lucia" w:date="2026-02-20T08:25:00Z" w16du:dateUtc="2026-02-20T07:25:00Z">
        <w:r w:rsidR="00D66DBC">
          <w:rPr>
            <w:rFonts w:ascii="Garamond" w:hAnsi="Garamond"/>
            <w:sz w:val="22"/>
            <w:szCs w:val="22"/>
          </w:rPr>
          <w:t xml:space="preserve">a 9.6 </w:t>
        </w:r>
      </w:ins>
      <w:r w:rsidR="00D809D0" w:rsidRPr="00B660C9">
        <w:rPr>
          <w:rFonts w:ascii="Garamond" w:hAnsi="Garamond"/>
          <w:sz w:val="22"/>
          <w:szCs w:val="22"/>
        </w:rPr>
        <w:t>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0AC78B3"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w:t>
      </w:r>
      <w:r w:rsidR="00D66DBC">
        <w:rPr>
          <w:rFonts w:ascii="Garamond" w:hAnsi="Garamond"/>
          <w:sz w:val="22"/>
          <w:szCs w:val="22"/>
        </w:rPr>
        <w:t xml:space="preserve"> </w:t>
      </w:r>
      <w:ins w:id="108" w:author="Cencerová Lucia" w:date="2026-02-20T08:25:00Z" w16du:dateUtc="2026-02-20T07:25:00Z">
        <w:r w:rsidR="00D66DBC">
          <w:rPr>
            <w:rFonts w:ascii="Garamond" w:hAnsi="Garamond"/>
            <w:sz w:val="22"/>
            <w:szCs w:val="22"/>
          </w:rPr>
          <w:t>a 9.6</w:t>
        </w:r>
        <w:r w:rsidRPr="00B660C9">
          <w:rPr>
            <w:rFonts w:ascii="Garamond" w:hAnsi="Garamond"/>
            <w:sz w:val="22"/>
            <w:szCs w:val="22"/>
          </w:rPr>
          <w:t xml:space="preserve"> </w:t>
        </w:r>
      </w:ins>
      <w:r w:rsidRPr="00B660C9">
        <w:rPr>
          <w:rFonts w:ascii="Garamond" w:hAnsi="Garamond"/>
          <w:sz w:val="22"/>
          <w:szCs w:val="22"/>
        </w:rPr>
        <w:t>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3F4F87A6" w14:textId="77777777" w:rsidR="00885D1F" w:rsidRDefault="00885D1F" w:rsidP="00CA70A3">
      <w:pPr>
        <w:pStyle w:val="Odsekzoznamu"/>
        <w:rPr>
          <w:rFonts w:ascii="Garamond" w:hAnsi="Garamond"/>
          <w:sz w:val="22"/>
          <w:szCs w:val="22"/>
        </w:rPr>
      </w:pPr>
    </w:p>
    <w:p w14:paraId="70623EA7" w14:textId="52764013" w:rsidR="00885D1F" w:rsidRPr="00EB139B" w:rsidRDefault="00885D1F" w:rsidP="00885D1F">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del w:id="109" w:author="Cencerová Lucia" w:date="2026-02-20T08:25:00Z" w16du:dateUtc="2026-02-20T07:25:00Z">
        <w:r w:rsidRPr="00885D1F">
          <w:rPr>
            <w:rFonts w:ascii="Garamond" w:hAnsi="Garamond"/>
            <w:sz w:val="22"/>
            <w:szCs w:val="22"/>
          </w:rPr>
          <w:delText>Poskytovateľ</w:delText>
        </w:r>
      </w:del>
      <w:ins w:id="110" w:author="Cencerová Lucia" w:date="2026-02-20T08:25:00Z" w16du:dateUtc="2026-02-20T07:25:00Z">
        <w:r w:rsidR="0094531D" w:rsidRPr="00EB139B">
          <w:rPr>
            <w:rFonts w:ascii="Garamond" w:hAnsi="Garamond"/>
            <w:sz w:val="22"/>
            <w:szCs w:val="22"/>
          </w:rPr>
          <w:t>Zhotoviteľ</w:t>
        </w:r>
      </w:ins>
      <w:r w:rsidRPr="00EB139B">
        <w:rPr>
          <w:rFonts w:ascii="Garamond" w:hAnsi="Garamond"/>
          <w:sz w:val="22"/>
          <w:szCs w:val="22"/>
        </w:rPr>
        <w:t xml:space="preserve"> berie na vedomie, že Obstarávateľ má záujem o </w:t>
      </w:r>
      <w:del w:id="111" w:author="Cencerová Lucia" w:date="2026-02-20T08:25:00Z" w16du:dateUtc="2026-02-20T07:25:00Z">
        <w:r w:rsidRPr="00885D1F">
          <w:rPr>
            <w:rFonts w:ascii="Garamond" w:hAnsi="Garamond"/>
            <w:sz w:val="22"/>
            <w:szCs w:val="22"/>
          </w:rPr>
          <w:delText>poskytnutie Služby</w:delText>
        </w:r>
      </w:del>
      <w:ins w:id="112" w:author="Cencerová Lucia" w:date="2026-02-20T08:25:00Z" w16du:dateUtc="2026-02-20T07:25:00Z">
        <w:r w:rsidR="0094531D" w:rsidRPr="00EB139B">
          <w:rPr>
            <w:rFonts w:ascii="Garamond" w:hAnsi="Garamond"/>
            <w:sz w:val="22"/>
            <w:szCs w:val="22"/>
          </w:rPr>
          <w:t>vykonanie</w:t>
        </w:r>
        <w:r w:rsidRPr="00EB139B">
          <w:rPr>
            <w:rFonts w:ascii="Garamond" w:hAnsi="Garamond"/>
            <w:sz w:val="22"/>
            <w:szCs w:val="22"/>
          </w:rPr>
          <w:t xml:space="preserve"> </w:t>
        </w:r>
        <w:r w:rsidR="0094531D" w:rsidRPr="00EB139B">
          <w:rPr>
            <w:rFonts w:ascii="Garamond" w:hAnsi="Garamond"/>
            <w:sz w:val="22"/>
            <w:szCs w:val="22"/>
          </w:rPr>
          <w:t>Diela</w:t>
        </w:r>
      </w:ins>
      <w:r w:rsidRPr="00EB139B">
        <w:rPr>
          <w:rFonts w:ascii="Garamond" w:hAnsi="Garamond"/>
          <w:sz w:val="22"/>
          <w:szCs w:val="22"/>
        </w:rPr>
        <w:t xml:space="preserve"> v súlade so zásadami spoločensky zodpovedného verejného obstarávania zohľadňujúceho dopady najmä v oblasti zamestnanosti, sociálnych a pracovných práv a životného prostredia, na základe čoho sa </w:t>
      </w:r>
      <w:del w:id="113" w:author="Cencerová Lucia" w:date="2026-02-20T08:25:00Z" w16du:dateUtc="2026-02-20T07:25:00Z">
        <w:r w:rsidRPr="00885D1F">
          <w:rPr>
            <w:rFonts w:ascii="Garamond" w:hAnsi="Garamond"/>
            <w:sz w:val="22"/>
            <w:szCs w:val="22"/>
          </w:rPr>
          <w:delText>Poskytovateľ</w:delText>
        </w:r>
      </w:del>
      <w:ins w:id="114" w:author="Cencerová Lucia" w:date="2026-02-20T08:25:00Z" w16du:dateUtc="2026-02-20T07:25:00Z">
        <w:r w:rsidR="0094531D" w:rsidRPr="00EB139B">
          <w:rPr>
            <w:rFonts w:ascii="Garamond" w:hAnsi="Garamond"/>
            <w:sz w:val="22"/>
            <w:szCs w:val="22"/>
          </w:rPr>
          <w:t>Zhot</w:t>
        </w:r>
        <w:r w:rsidR="00F75639">
          <w:rPr>
            <w:rFonts w:ascii="Garamond" w:hAnsi="Garamond"/>
            <w:sz w:val="22"/>
            <w:szCs w:val="22"/>
          </w:rPr>
          <w:t>o</w:t>
        </w:r>
        <w:r w:rsidR="0094531D" w:rsidRPr="00EB139B">
          <w:rPr>
            <w:rFonts w:ascii="Garamond" w:hAnsi="Garamond"/>
            <w:sz w:val="22"/>
            <w:szCs w:val="22"/>
          </w:rPr>
          <w:t xml:space="preserve">viteľa </w:t>
        </w:r>
      </w:ins>
      <w:r w:rsidRPr="00EB139B">
        <w:rPr>
          <w:rFonts w:ascii="Garamond" w:hAnsi="Garamond"/>
          <w:sz w:val="22"/>
          <w:szCs w:val="22"/>
        </w:rPr>
        <w:t xml:space="preserve"> zaväzuje pri </w:t>
      </w:r>
      <w:del w:id="115" w:author="Cencerová Lucia" w:date="2026-02-20T08:25:00Z" w16du:dateUtc="2026-02-20T07:25:00Z">
        <w:r w:rsidRPr="00885D1F">
          <w:rPr>
            <w:rFonts w:ascii="Garamond" w:hAnsi="Garamond"/>
            <w:sz w:val="22"/>
            <w:szCs w:val="22"/>
          </w:rPr>
          <w:delText>poskytovaní Služby</w:delText>
        </w:r>
      </w:del>
      <w:ins w:id="116" w:author="Cencerová Lucia" w:date="2026-02-20T08:25:00Z" w16du:dateUtc="2026-02-20T07:25:00Z">
        <w:r w:rsidR="0094531D" w:rsidRPr="00EB139B">
          <w:rPr>
            <w:rFonts w:ascii="Garamond" w:hAnsi="Garamond"/>
            <w:sz w:val="22"/>
            <w:szCs w:val="22"/>
          </w:rPr>
          <w:t>vykonávaní Diela</w:t>
        </w:r>
      </w:ins>
      <w:r w:rsidRPr="00EB139B">
        <w:rPr>
          <w:rFonts w:ascii="Garamond" w:hAnsi="Garamond"/>
          <w:sz w:val="22"/>
          <w:szCs w:val="22"/>
        </w:rPr>
        <w:t xml:space="preserve"> najmä:</w:t>
      </w:r>
    </w:p>
    <w:p w14:paraId="3848FBBE" w14:textId="77777777" w:rsidR="00885D1F" w:rsidRPr="00EB139B" w:rsidRDefault="00885D1F" w:rsidP="00CA70A3">
      <w:pPr>
        <w:pStyle w:val="Odsekzoznamu"/>
        <w:widowControl w:val="0"/>
        <w:tabs>
          <w:tab w:val="left" w:pos="0"/>
          <w:tab w:val="center" w:pos="4536"/>
          <w:tab w:val="right" w:pos="9072"/>
        </w:tabs>
        <w:ind w:left="709"/>
        <w:jc w:val="both"/>
        <w:rPr>
          <w:rFonts w:ascii="Garamond" w:hAnsi="Garamond"/>
          <w:sz w:val="22"/>
          <w:szCs w:val="22"/>
        </w:rPr>
      </w:pPr>
    </w:p>
    <w:p w14:paraId="2138D674" w14:textId="1D84FF42"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zaistiť legálne zamestnávanie, rovnoprávne a dôstojné pracovné podmienky a zodpovedajúcu úroveň bezpečnosti pre všetky osoby, ktoré sa budú na </w:t>
      </w:r>
      <w:del w:id="117" w:author="Cencerová Lucia" w:date="2026-02-20T08:25:00Z" w16du:dateUtc="2026-02-20T07:25:00Z">
        <w:r w:rsidRPr="00885D1F">
          <w:rPr>
            <w:rFonts w:ascii="Garamond" w:hAnsi="Garamond"/>
            <w:sz w:val="22"/>
            <w:szCs w:val="22"/>
          </w:rPr>
          <w:delText>poskytovaní Služby</w:delText>
        </w:r>
      </w:del>
      <w:ins w:id="118" w:author="Cencerová Lucia" w:date="2026-02-20T08:25:00Z" w16du:dateUtc="2026-02-20T07:25:00Z">
        <w:r w:rsidR="0094531D" w:rsidRPr="00EB139B">
          <w:rPr>
            <w:rFonts w:ascii="Garamond" w:hAnsi="Garamond"/>
            <w:sz w:val="22"/>
            <w:szCs w:val="22"/>
          </w:rPr>
          <w:t>vykonaní Diela</w:t>
        </w:r>
      </w:ins>
      <w:r w:rsidRPr="00EB139B">
        <w:rPr>
          <w:rFonts w:ascii="Garamond" w:hAnsi="Garamond"/>
          <w:sz w:val="22"/>
          <w:szCs w:val="22"/>
        </w:rPr>
        <w:t xml:space="preserve"> podieľať;</w:t>
      </w:r>
    </w:p>
    <w:p w14:paraId="1C87D1BF"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2186494E" w14:textId="77777777"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pokiaľ je to možné, minimalizovať dopad na životné prostredie, rešpektovať udržateľnosť a možnosť cirkulárnej ekonomiky;</w:t>
      </w:r>
    </w:p>
    <w:p w14:paraId="37B702AA"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02EDF89F" w14:textId="12413F1A"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pokiaľ je to možné a vhodné, implementovať nové alebo zlepšené produkty, služby alebo postupy súvisiace s</w:t>
      </w:r>
      <w:r w:rsidR="0094531D" w:rsidRPr="00EB139B">
        <w:rPr>
          <w:rFonts w:ascii="Garamond" w:hAnsi="Garamond"/>
          <w:sz w:val="22"/>
          <w:szCs w:val="22"/>
        </w:rPr>
        <w:t> </w:t>
      </w:r>
      <w:del w:id="119" w:author="Cencerová Lucia" w:date="2026-02-20T08:25:00Z" w16du:dateUtc="2026-02-20T07:25:00Z">
        <w:r w:rsidRPr="00885D1F">
          <w:rPr>
            <w:rFonts w:ascii="Garamond" w:hAnsi="Garamond"/>
            <w:sz w:val="22"/>
            <w:szCs w:val="22"/>
          </w:rPr>
          <w:delText>poskytovaním Služby</w:delText>
        </w:r>
      </w:del>
      <w:ins w:id="120" w:author="Cencerová Lucia" w:date="2026-02-20T08:25:00Z" w16du:dateUtc="2026-02-20T07:25:00Z">
        <w:r w:rsidR="0094531D" w:rsidRPr="00EB139B">
          <w:rPr>
            <w:rFonts w:ascii="Garamond" w:hAnsi="Garamond"/>
            <w:sz w:val="22"/>
            <w:szCs w:val="22"/>
          </w:rPr>
          <w:t>vykonávaním Diela</w:t>
        </w:r>
      </w:ins>
      <w:r w:rsidRPr="00EB139B">
        <w:rPr>
          <w:rFonts w:ascii="Garamond" w:hAnsi="Garamond"/>
          <w:sz w:val="22"/>
          <w:szCs w:val="22"/>
        </w:rPr>
        <w:t>;</w:t>
      </w:r>
    </w:p>
    <w:p w14:paraId="7E679C76"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EA5D9E" w14:textId="77777777"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dodržiavať rovnosť pracovných podmienok a bezpečnosti práce. </w:t>
      </w:r>
    </w:p>
    <w:p w14:paraId="251665D2"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4CE096" w14:textId="6C1E7DCB"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Splnenie požiadaviek spoločensky zodpovedného verejného obstarávania podľa tohto bodu Zmluvy sa </w:t>
      </w:r>
      <w:del w:id="121" w:author="Cencerová Lucia" w:date="2026-02-20T08:25:00Z" w16du:dateUtc="2026-02-20T07:25:00Z">
        <w:r w:rsidRPr="00885D1F">
          <w:rPr>
            <w:rFonts w:ascii="Garamond" w:hAnsi="Garamond"/>
            <w:sz w:val="22"/>
            <w:szCs w:val="22"/>
          </w:rPr>
          <w:delText>Poskytovateľ</w:delText>
        </w:r>
      </w:del>
      <w:ins w:id="122" w:author="Cencerová Lucia" w:date="2026-02-20T08:25:00Z" w16du:dateUtc="2026-02-20T07:25:00Z">
        <w:r w:rsidR="0094531D" w:rsidRPr="00EB139B">
          <w:rPr>
            <w:rFonts w:ascii="Garamond" w:hAnsi="Garamond"/>
            <w:sz w:val="22"/>
            <w:szCs w:val="22"/>
          </w:rPr>
          <w:t>Zhot</w:t>
        </w:r>
        <w:r w:rsidR="00F75639">
          <w:rPr>
            <w:rFonts w:ascii="Garamond" w:hAnsi="Garamond"/>
            <w:sz w:val="22"/>
            <w:szCs w:val="22"/>
          </w:rPr>
          <w:t>o</w:t>
        </w:r>
        <w:r w:rsidR="0094531D" w:rsidRPr="00EB139B">
          <w:rPr>
            <w:rFonts w:ascii="Garamond" w:hAnsi="Garamond"/>
            <w:sz w:val="22"/>
            <w:szCs w:val="22"/>
          </w:rPr>
          <w:t>viteľa</w:t>
        </w:r>
      </w:ins>
      <w:r w:rsidRPr="00EB139B">
        <w:rPr>
          <w:rFonts w:ascii="Garamond" w:hAnsi="Garamond"/>
          <w:sz w:val="22"/>
          <w:szCs w:val="22"/>
        </w:rPr>
        <w:t xml:space="preserve"> zaväzuje zaistiť aj u svojich Subdodávateľov.“</w:t>
      </w:r>
    </w:p>
    <w:p w14:paraId="68CCBB2C" w14:textId="77777777" w:rsidR="00885D1F" w:rsidRPr="00B660C9" w:rsidRDefault="00885D1F" w:rsidP="00CA70A3">
      <w:pPr>
        <w:pStyle w:val="Odsekzoznamu"/>
        <w:widowControl w:val="0"/>
        <w:tabs>
          <w:tab w:val="left" w:pos="0"/>
          <w:tab w:val="center" w:pos="4536"/>
          <w:tab w:val="right" w:pos="9072"/>
        </w:tabs>
        <w:ind w:left="709"/>
        <w:jc w:val="both"/>
        <w:rPr>
          <w:del w:id="123" w:author="Cencerová Lucia" w:date="2026-02-20T08:25:00Z" w16du:dateUtc="2026-02-20T07:25:00Z"/>
          <w:rFonts w:ascii="Garamond" w:hAnsi="Garamond"/>
          <w:sz w:val="22"/>
          <w:szCs w:val="22"/>
        </w:rPr>
      </w:pPr>
    </w:p>
    <w:p w14:paraId="01CA6246" w14:textId="4C28BB3F" w:rsidR="00931749" w:rsidRPr="0094531D" w:rsidRDefault="00931749" w:rsidP="0094531D">
      <w:pPr>
        <w:widowControl w:val="0"/>
        <w:tabs>
          <w:tab w:val="left" w:pos="0"/>
          <w:tab w:val="center" w:pos="4536"/>
          <w:tab w:val="right" w:pos="9072"/>
        </w:tabs>
        <w:jc w:val="both"/>
        <w:rPr>
          <w:rFonts w:ascii="Garamond" w:hAnsi="Garamond"/>
          <w:sz w:val="22"/>
          <w:szCs w:val="22"/>
        </w:rPr>
        <w:pPrChange w:id="124" w:author="Cencerová Lucia" w:date="2026-02-20T08:25:00Z" w16du:dateUtc="2026-02-20T07:25:00Z">
          <w:pPr>
            <w:pStyle w:val="Odsekzoznamu"/>
            <w:widowControl w:val="0"/>
            <w:tabs>
              <w:tab w:val="left" w:pos="0"/>
              <w:tab w:val="center" w:pos="4536"/>
              <w:tab w:val="right" w:pos="9072"/>
            </w:tabs>
            <w:ind w:left="709"/>
            <w:jc w:val="both"/>
          </w:pPr>
        </w:pPrChange>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781859E9" w14:textId="64A88387" w:rsidR="00FC52C8" w:rsidRPr="00B660C9"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Pr="00B660C9">
        <w:rPr>
          <w:rFonts w:ascii="Garamond" w:hAnsi="Garamond" w:cs="Arial"/>
          <w:b/>
          <w:sz w:val="22"/>
          <w:szCs w:val="22"/>
        </w:rPr>
        <w:t>do</w:t>
      </w:r>
      <w:r w:rsidRPr="00B660C9">
        <w:rPr>
          <w:rFonts w:ascii="Garamond" w:hAnsi="Garamond" w:cs="Arial"/>
          <w:sz w:val="22"/>
          <w:szCs w:val="22"/>
        </w:rPr>
        <w:t xml:space="preserve"> </w:t>
      </w:r>
      <w:r w:rsidRPr="00B660C9">
        <w:rPr>
          <w:rFonts w:ascii="Garamond" w:hAnsi="Garamond" w:cs="Arial"/>
          <w:b/>
          <w:sz w:val="22"/>
          <w:szCs w:val="22"/>
        </w:rPr>
        <w:t>dňa splnenia všetkých záväzkov Zmluvných strán vyplývajúcich zo Zmluvy</w:t>
      </w:r>
      <w:r w:rsidRPr="00B660C9">
        <w:rPr>
          <w:rFonts w:ascii="Garamond" w:hAnsi="Garamond" w:cs="Arial"/>
          <w:bCs/>
          <w:sz w:val="22"/>
          <w:szCs w:val="22"/>
        </w:rPr>
        <w:t>.</w:t>
      </w:r>
    </w:p>
    <w:p w14:paraId="63E19C7F" w14:textId="77777777" w:rsidR="00382ECA" w:rsidRPr="00B660C9" w:rsidRDefault="00382ECA" w:rsidP="00B660C9">
      <w:pPr>
        <w:widowControl w:val="0"/>
        <w:jc w:val="both"/>
        <w:rPr>
          <w:rFonts w:ascii="Garamond" w:hAnsi="Garamond"/>
          <w:sz w:val="22"/>
          <w:szCs w:val="22"/>
        </w:rPr>
      </w:pPr>
    </w:p>
    <w:p w14:paraId="11356C84" w14:textId="77777777" w:rsidR="00382ECA" w:rsidRPr="00B660C9" w:rsidRDefault="00382ECA" w:rsidP="00B660C9">
      <w:pPr>
        <w:widowControl w:val="0"/>
        <w:jc w:val="both"/>
        <w:rPr>
          <w:del w:id="125" w:author="Cencerová Lucia" w:date="2026-02-20T08:25:00Z" w16du:dateUtc="2026-02-20T07:25:00Z"/>
          <w:rFonts w:ascii="Garamond" w:hAnsi="Garamond"/>
          <w:sz w:val="22"/>
          <w:szCs w:val="22"/>
        </w:rPr>
      </w:pPr>
    </w:p>
    <w:p w14:paraId="6792B9E9" w14:textId="4990BC26"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w:t>
      </w:r>
      <w:del w:id="126" w:author="Cencerová Lucia" w:date="2026-02-20T08:25:00Z" w16du:dateUtc="2026-02-20T07:25:00Z">
        <w:r w:rsidRPr="00B660C9">
          <w:rPr>
            <w:rFonts w:ascii="Garamond" w:hAnsi="Garamond" w:cs="Arial"/>
            <w:sz w:val="22"/>
            <w:szCs w:val="22"/>
          </w:rPr>
          <w:delText>1</w:delText>
        </w:r>
        <w:r w:rsidR="00354CCC" w:rsidRPr="00B660C9">
          <w:rPr>
            <w:rFonts w:ascii="Garamond" w:hAnsi="Garamond" w:cs="Arial"/>
            <w:sz w:val="22"/>
            <w:szCs w:val="22"/>
          </w:rPr>
          <w:delText>0</w:delText>
        </w:r>
      </w:del>
      <w:ins w:id="127" w:author="Cencerová Lucia" w:date="2026-02-20T08:25:00Z" w16du:dateUtc="2026-02-20T07:25:00Z">
        <w:r w:rsidRPr="00B660C9">
          <w:rPr>
            <w:rFonts w:ascii="Garamond" w:hAnsi="Garamond" w:cs="Arial"/>
            <w:sz w:val="22"/>
            <w:szCs w:val="22"/>
          </w:rPr>
          <w:t>1</w:t>
        </w:r>
        <w:r w:rsidR="00D66DBC">
          <w:rPr>
            <w:rFonts w:ascii="Garamond" w:hAnsi="Garamond" w:cs="Arial"/>
            <w:sz w:val="22"/>
            <w:szCs w:val="22"/>
          </w:rPr>
          <w:t>1</w:t>
        </w:r>
      </w:ins>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5964B7" w:rsidRPr="00B660C9">
        <w:rPr>
          <w:rFonts w:ascii="Garamond" w:hAnsi="Garamond"/>
          <w:sz w:val="22"/>
          <w:szCs w:val="22"/>
        </w:rPr>
        <w:t> </w:t>
      </w:r>
      <w:r w:rsidRPr="00B660C9">
        <w:rPr>
          <w:rFonts w:ascii="Garamond" w:hAnsi="Garamond"/>
          <w:sz w:val="22"/>
          <w:szCs w:val="22"/>
        </w:rPr>
        <w:t>Zmluve</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137A1DD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9F4082"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4984FBE0" w14:textId="77777777" w:rsidR="00EC4CDE" w:rsidRPr="00B660C9" w:rsidRDefault="00EC4CDE" w:rsidP="00B660C9">
      <w:pPr>
        <w:widowControl w:val="0"/>
        <w:jc w:val="both"/>
        <w:rPr>
          <w:rFonts w:ascii="Garamond" w:hAnsi="Garamond" w:cs="Arial"/>
          <w:sz w:val="22"/>
          <w:szCs w:val="22"/>
        </w:rPr>
      </w:pPr>
    </w:p>
    <w:p w14:paraId="487F700B" w14:textId="39BDCC13"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26F602D5" w14:textId="613D9012" w:rsidR="008E3DDD" w:rsidRDefault="008E3DDD"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2D8C5C2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128" w:name="_Hlk528156124"/>
      <w:r w:rsidRPr="00B660C9">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128"/>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129"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129"/>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30" w:name="_Hlk528156153"/>
      <w:r w:rsidRPr="00B660C9">
        <w:rPr>
          <w:rFonts w:ascii="Garamond" w:hAnsi="Garamond"/>
          <w:sz w:val="22"/>
          <w:szCs w:val="22"/>
        </w:rPr>
        <w:t xml:space="preserve">a preukázanie, že navrhovaný Subdodávateľ spĺňa podmienky účasti týkajúce sa osobného postavenia podľa § 32 ods. 1 </w:t>
      </w:r>
      <w:bookmarkEnd w:id="130"/>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Zmluvné strany zhodne prehlasujú, (i) že si Zmluvu riadne prečítali, (ii) v plnom rozsahu porozumeli jej obsahu, ktorý je pre </w:t>
      </w:r>
      <w:proofErr w:type="spellStart"/>
      <w:r w:rsidRPr="00B660C9">
        <w:rPr>
          <w:rFonts w:ascii="Garamond" w:eastAsia="Calibri" w:hAnsi="Garamond"/>
          <w:sz w:val="22"/>
          <w:szCs w:val="22"/>
        </w:rPr>
        <w:t>ne</w:t>
      </w:r>
      <w:proofErr w:type="spellEnd"/>
      <w:r w:rsidRPr="00B660C9">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4EA416D9" w14:textId="508EE07C" w:rsidR="0016759E" w:rsidRPr="00B660C9" w:rsidRDefault="0016759E" w:rsidP="00B660C9">
      <w:pPr>
        <w:widowControl w:val="0"/>
        <w:contextualSpacing/>
        <w:jc w:val="both"/>
        <w:rPr>
          <w:rFonts w:ascii="Garamond" w:eastAsia="Calibri" w:hAnsi="Garamond"/>
          <w:sz w:val="22"/>
          <w:szCs w:val="22"/>
        </w:rPr>
        <w:pPrChange w:id="131" w:author="Cencerová Lucia" w:date="2026-02-20T08:25:00Z" w16du:dateUtc="2026-02-20T07:25:00Z">
          <w:pPr>
            <w:widowControl w:val="0"/>
            <w:ind w:firstLine="708"/>
            <w:contextualSpacing/>
            <w:jc w:val="both"/>
          </w:pPr>
        </w:pPrChange>
      </w:pPr>
      <w:ins w:id="132" w:author="Cencerová Lucia" w:date="2026-02-20T08:25:00Z" w16du:dateUtc="2026-02-20T07:25:00Z">
        <w:r>
          <w:rPr>
            <w:rFonts w:ascii="Garamond" w:eastAsia="Calibri" w:hAnsi="Garamond"/>
            <w:sz w:val="22"/>
            <w:szCs w:val="22"/>
          </w:rPr>
          <w:tab/>
        </w:r>
      </w:ins>
      <w:r>
        <w:rPr>
          <w:rFonts w:ascii="Garamond" w:eastAsia="Calibri" w:hAnsi="Garamond"/>
          <w:sz w:val="22"/>
          <w:szCs w:val="22"/>
        </w:rPr>
        <w:t xml:space="preserve">Príloha 2: </w:t>
      </w:r>
      <w:del w:id="133" w:author="Cencerová Lucia" w:date="2026-02-20T08:25:00Z" w16du:dateUtc="2026-02-20T07:25:00Z">
        <w:r w:rsidR="00FA2C9D" w:rsidRPr="00B660C9">
          <w:rPr>
            <w:rFonts w:ascii="Garamond" w:eastAsia="Calibri" w:hAnsi="Garamond"/>
            <w:sz w:val="22"/>
            <w:szCs w:val="22"/>
          </w:rPr>
          <w:delText>Základné podmienky pre zabezpečenie požiarnej ochrany</w:delText>
        </w:r>
      </w:del>
      <w:ins w:id="134" w:author="Cencerová Lucia" w:date="2026-02-20T08:25:00Z" w16du:dateUtc="2026-02-20T07:25:00Z">
        <w:r>
          <w:rPr>
            <w:rFonts w:ascii="Garamond" w:eastAsia="Calibri" w:hAnsi="Garamond"/>
            <w:sz w:val="22"/>
            <w:szCs w:val="22"/>
          </w:rPr>
          <w:t>Preberací protokol</w:t>
        </w:r>
        <w:r w:rsidR="00F75639">
          <w:rPr>
            <w:rFonts w:ascii="Garamond" w:eastAsia="Calibri" w:hAnsi="Garamond"/>
            <w:sz w:val="22"/>
            <w:szCs w:val="22"/>
          </w:rPr>
          <w:t xml:space="preserve"> o odovzdaní a prevzatí diela</w:t>
        </w:r>
      </w:ins>
    </w:p>
    <w:p w14:paraId="666DD204" w14:textId="68ECFE50" w:rsidR="00FA2C9D" w:rsidRPr="00B660C9" w:rsidRDefault="00FA2C9D" w:rsidP="00B660C9">
      <w:pPr>
        <w:widowControl w:val="0"/>
        <w:ind w:firstLine="708"/>
        <w:contextualSpacing/>
        <w:jc w:val="both"/>
        <w:rPr>
          <w:ins w:id="135" w:author="Cencerová Lucia" w:date="2026-02-20T08:25:00Z" w16du:dateUtc="2026-02-20T07:25:00Z"/>
          <w:rFonts w:ascii="Garamond" w:eastAsia="Calibri" w:hAnsi="Garamond"/>
          <w:sz w:val="22"/>
          <w:szCs w:val="22"/>
        </w:rPr>
      </w:pPr>
      <w:r w:rsidRPr="00B660C9">
        <w:rPr>
          <w:rFonts w:ascii="Garamond" w:eastAsia="Calibri" w:hAnsi="Garamond"/>
          <w:sz w:val="22"/>
          <w:szCs w:val="22"/>
        </w:rPr>
        <w:t xml:space="preserve">Príloha </w:t>
      </w:r>
      <w:r w:rsidR="0016759E">
        <w:rPr>
          <w:rFonts w:ascii="Garamond" w:eastAsia="Calibri" w:hAnsi="Garamond"/>
          <w:sz w:val="22"/>
          <w:szCs w:val="22"/>
        </w:rPr>
        <w:t>3</w:t>
      </w:r>
      <w:r w:rsidRPr="00B660C9">
        <w:rPr>
          <w:rFonts w:ascii="Garamond" w:eastAsia="Calibri" w:hAnsi="Garamond"/>
          <w:sz w:val="22"/>
          <w:szCs w:val="22"/>
        </w:rPr>
        <w:t xml:space="preserve">: Základné podmienky pre </w:t>
      </w:r>
      <w:ins w:id="136" w:author="Cencerová Lucia" w:date="2026-02-20T08:25:00Z" w16du:dateUtc="2026-02-20T07:25:00Z">
        <w:r w:rsidRPr="00B660C9">
          <w:rPr>
            <w:rFonts w:ascii="Garamond" w:eastAsia="Calibri" w:hAnsi="Garamond"/>
            <w:sz w:val="22"/>
            <w:szCs w:val="22"/>
          </w:rPr>
          <w:t>zabezpečenie požiarnej ochrany</w:t>
        </w:r>
      </w:ins>
    </w:p>
    <w:p w14:paraId="1E1EC696" w14:textId="04411A28" w:rsidR="00FA2C9D" w:rsidRPr="00B660C9" w:rsidRDefault="00FA2C9D" w:rsidP="00B660C9">
      <w:pPr>
        <w:widowControl w:val="0"/>
        <w:ind w:firstLine="708"/>
        <w:contextualSpacing/>
        <w:jc w:val="both"/>
        <w:rPr>
          <w:rFonts w:ascii="Garamond" w:eastAsia="Calibri" w:hAnsi="Garamond"/>
          <w:sz w:val="22"/>
          <w:szCs w:val="22"/>
        </w:rPr>
      </w:pPr>
      <w:ins w:id="137" w:author="Cencerová Lucia" w:date="2026-02-20T08:25:00Z" w16du:dateUtc="2026-02-20T07:25:00Z">
        <w:r w:rsidRPr="00B660C9">
          <w:rPr>
            <w:rFonts w:ascii="Garamond" w:eastAsia="Calibri" w:hAnsi="Garamond"/>
            <w:sz w:val="22"/>
            <w:szCs w:val="22"/>
          </w:rPr>
          <w:t xml:space="preserve">Príloha </w:t>
        </w:r>
        <w:r w:rsidR="0016759E">
          <w:rPr>
            <w:rFonts w:ascii="Garamond" w:eastAsia="Calibri" w:hAnsi="Garamond"/>
            <w:sz w:val="22"/>
            <w:szCs w:val="22"/>
          </w:rPr>
          <w:t>4</w:t>
        </w:r>
        <w:r w:rsidRPr="00B660C9">
          <w:rPr>
            <w:rFonts w:ascii="Garamond" w:eastAsia="Calibri" w:hAnsi="Garamond"/>
            <w:sz w:val="22"/>
            <w:szCs w:val="22"/>
          </w:rPr>
          <w:t xml:space="preserve">: Základné podmienky pre </w:t>
        </w:r>
      </w:ins>
      <w:r w:rsidRPr="00B660C9">
        <w:rPr>
          <w:rFonts w:ascii="Garamond" w:eastAsia="Calibri" w:hAnsi="Garamond"/>
          <w:sz w:val="22"/>
          <w:szCs w:val="22"/>
        </w:rPr>
        <w:t>bezpečnosť a ochranu zdravia pri práci</w:t>
      </w:r>
    </w:p>
    <w:p w14:paraId="0CA9E2C8" w14:textId="1446D75B"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del w:id="138" w:author="Cencerová Lucia" w:date="2026-02-20T08:25:00Z" w16du:dateUtc="2026-02-20T07:25:00Z">
        <w:r w:rsidRPr="00B660C9">
          <w:rPr>
            <w:rFonts w:ascii="Garamond" w:eastAsia="Calibri" w:hAnsi="Garamond"/>
            <w:sz w:val="22"/>
            <w:szCs w:val="22"/>
          </w:rPr>
          <w:delText>4</w:delText>
        </w:r>
      </w:del>
      <w:ins w:id="139" w:author="Cencerová Lucia" w:date="2026-02-20T08:25:00Z" w16du:dateUtc="2026-02-20T07:25:00Z">
        <w:r w:rsidR="0016759E">
          <w:rPr>
            <w:rFonts w:ascii="Garamond" w:eastAsia="Calibri" w:hAnsi="Garamond"/>
            <w:sz w:val="22"/>
            <w:szCs w:val="22"/>
          </w:rPr>
          <w:t>5</w:t>
        </w:r>
      </w:ins>
      <w:r w:rsidRPr="00B660C9">
        <w:rPr>
          <w:rFonts w:ascii="Garamond" w:eastAsia="Calibri" w:hAnsi="Garamond"/>
          <w:sz w:val="22"/>
          <w:szCs w:val="22"/>
        </w:rPr>
        <w:t>: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140"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6A28B42D" w14:textId="7DBC9774" w:rsidR="00C134C6" w:rsidRDefault="000F4B61" w:rsidP="00B660C9">
      <w:pPr>
        <w:widowControl w:val="0"/>
        <w:rPr>
          <w:rFonts w:ascii="Garamond" w:hAnsi="Garamond" w:cs="Arial"/>
          <w:color w:val="000000" w:themeColor="text1"/>
          <w:sz w:val="22"/>
          <w:szCs w:val="22"/>
        </w:rPr>
      </w:pPr>
      <w:r w:rsidRPr="00B660C9">
        <w:rPr>
          <w:rFonts w:ascii="Garamond" w:hAnsi="Garamond"/>
          <w:sz w:val="22"/>
          <w:rPrChange w:id="141" w:author="Cencerová Lucia" w:date="2026-02-20T08:25:00Z" w16du:dateUtc="2026-02-20T07:25:00Z">
            <w:rPr>
              <w:rFonts w:ascii="Garamond" w:hAnsi="Garamond"/>
              <w:color w:val="000000" w:themeColor="text1"/>
              <w:sz w:val="22"/>
              <w:highlight w:val="yellow"/>
            </w:rPr>
          </w:rPrChange>
        </w:rPr>
        <w:t>[</w:t>
      </w:r>
      <w:r w:rsidRPr="00B660C9">
        <w:rPr>
          <w:rFonts w:ascii="Garamond" w:hAnsi="Garamond"/>
          <w:sz w:val="22"/>
          <w:highlight w:val="yellow"/>
          <w:rPrChange w:id="142" w:author="Cencerová Lucia" w:date="2026-02-20T08:25:00Z" w16du:dateUtc="2026-02-20T07:25:00Z">
            <w:rPr>
              <w:rFonts w:ascii="Garamond" w:hAnsi="Garamond"/>
              <w:color w:val="000000" w:themeColor="text1"/>
              <w:sz w:val="22"/>
              <w:highlight w:val="yellow"/>
            </w:rPr>
          </w:rPrChange>
        </w:rPr>
        <w:t>doplniť</w:t>
      </w:r>
      <w:r w:rsidRPr="00B660C9">
        <w:rPr>
          <w:rFonts w:ascii="Garamond" w:hAnsi="Garamond"/>
          <w:sz w:val="22"/>
          <w:rPrChange w:id="143" w:author="Cencerová Lucia" w:date="2026-02-20T08:25:00Z" w16du:dateUtc="2026-02-20T07:25:00Z">
            <w:rPr>
              <w:rFonts w:ascii="Garamond" w:hAnsi="Garamond"/>
              <w:color w:val="000000" w:themeColor="text1"/>
              <w:sz w:val="22"/>
              <w:highlight w:val="yellow"/>
            </w:rPr>
          </w:rPrChange>
        </w:rPr>
        <w:t>]</w:t>
      </w:r>
    </w:p>
    <w:p w14:paraId="58C8FCE7" w14:textId="77777777" w:rsidR="00944D59" w:rsidRDefault="00944D59" w:rsidP="00944D59">
      <w:pPr>
        <w:keepNext/>
        <w:keepLines/>
        <w:jc w:val="both"/>
        <w:rPr>
          <w:rFonts w:ascii="Garamond" w:hAnsi="Garamond"/>
          <w:rPrChange w:id="144" w:author="Cencerová Lucia" w:date="2026-02-20T08:25:00Z" w16du:dateUtc="2026-02-20T07:25:00Z">
            <w:rPr>
              <w:rFonts w:ascii="Garamond" w:hAnsi="Garamond"/>
              <w:color w:val="000000" w:themeColor="text1"/>
              <w:sz w:val="22"/>
            </w:rPr>
          </w:rPrChange>
        </w:rPr>
        <w:pPrChange w:id="145" w:author="Cencerová Lucia" w:date="2026-02-20T08:25:00Z" w16du:dateUtc="2026-02-20T07:25:00Z">
          <w:pPr>
            <w:widowControl w:val="0"/>
          </w:pPr>
        </w:pPrChange>
      </w:pPr>
    </w:p>
    <w:p w14:paraId="7CC07D85" w14:textId="77777777" w:rsidR="00944D59" w:rsidRDefault="00944D59" w:rsidP="00944D59">
      <w:pPr>
        <w:keepNext/>
        <w:keepLines/>
        <w:jc w:val="both"/>
        <w:rPr>
          <w:del w:id="146" w:author="Cencerová Lucia" w:date="2026-02-20T08:25:00Z" w16du:dateUtc="2026-02-20T07:25:00Z"/>
          <w:rFonts w:ascii="Garamond" w:hAnsi="Garamond"/>
        </w:rPr>
      </w:pPr>
    </w:p>
    <w:p w14:paraId="319B03E8"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147"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147"/>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kópie stavebného denníka.</w:t>
      </w:r>
    </w:p>
    <w:p w14:paraId="3F91D5EF" w14:textId="77777777" w:rsidR="00944D59" w:rsidRPr="00B660C9" w:rsidRDefault="00944D59" w:rsidP="00B660C9">
      <w:pPr>
        <w:widowControl w:val="0"/>
        <w:rPr>
          <w:rFonts w:ascii="Garamond" w:hAnsi="Garamond" w:cs="Arial"/>
          <w:color w:val="000000" w:themeColor="text1"/>
          <w:sz w:val="22"/>
          <w:szCs w:val="22"/>
        </w:rPr>
      </w:pPr>
    </w:p>
    <w:p w14:paraId="5987EAAE" w14:textId="54DC17C5" w:rsidR="00BB50F4" w:rsidRPr="00B660C9" w:rsidRDefault="00BB50F4" w:rsidP="00B660C9">
      <w:pPr>
        <w:widowControl w:val="0"/>
        <w:rPr>
          <w:rFonts w:ascii="Garamond" w:hAnsi="Garamond" w:cs="Arial"/>
          <w:color w:val="000000" w:themeColor="text1"/>
          <w:sz w:val="22"/>
          <w:szCs w:val="22"/>
        </w:rPr>
      </w:pPr>
    </w:p>
    <w:p w14:paraId="1A88CFD6" w14:textId="46A23834"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u w:val="single"/>
        </w:rPr>
        <w:t>Prípadná potrebná dokumentácia Diela</w:t>
      </w:r>
      <w:r w:rsidRPr="00B660C9">
        <w:rPr>
          <w:rFonts w:ascii="Garamond" w:hAnsi="Garamond" w:cs="Arial"/>
          <w:color w:val="000000" w:themeColor="text1"/>
          <w:sz w:val="22"/>
          <w:szCs w:val="22"/>
        </w:rPr>
        <w:t>:</w:t>
      </w:r>
    </w:p>
    <w:p w14:paraId="585307F8" w14:textId="04659036" w:rsidR="00EE1D68" w:rsidRPr="00B660C9" w:rsidRDefault="00EE1D68" w:rsidP="00B660C9">
      <w:pPr>
        <w:widowControl w:val="0"/>
        <w:rPr>
          <w:rFonts w:ascii="Garamond" w:hAnsi="Garamond" w:cs="Arial"/>
          <w:color w:val="000000" w:themeColor="text1"/>
          <w:sz w:val="22"/>
          <w:szCs w:val="22"/>
        </w:rPr>
      </w:pPr>
    </w:p>
    <w:p w14:paraId="75A4F149" w14:textId="5EAC3156" w:rsidR="00EE1D68" w:rsidRDefault="000F4B61" w:rsidP="00B660C9">
      <w:pPr>
        <w:widowControl w:val="0"/>
        <w:rPr>
          <w:rFonts w:ascii="Garamond" w:hAnsi="Garamond"/>
          <w:sz w:val="22"/>
          <w:rPrChange w:id="148" w:author="Cencerová Lucia" w:date="2026-02-20T08:25:00Z" w16du:dateUtc="2026-02-20T07:25:00Z">
            <w:rPr>
              <w:rFonts w:ascii="Garamond" w:hAnsi="Garamond"/>
              <w:color w:val="000000" w:themeColor="text1"/>
              <w:sz w:val="22"/>
            </w:rPr>
          </w:rPrChange>
        </w:rPr>
      </w:pPr>
      <w:r w:rsidRPr="00B660C9">
        <w:rPr>
          <w:rFonts w:ascii="Garamond" w:hAnsi="Garamond"/>
          <w:sz w:val="22"/>
          <w:rPrChange w:id="149" w:author="Cencerová Lucia" w:date="2026-02-20T08:25:00Z" w16du:dateUtc="2026-02-20T07:25:00Z">
            <w:rPr>
              <w:rFonts w:ascii="Garamond" w:hAnsi="Garamond"/>
              <w:color w:val="000000" w:themeColor="text1"/>
              <w:sz w:val="22"/>
              <w:highlight w:val="yellow"/>
            </w:rPr>
          </w:rPrChange>
        </w:rPr>
        <w:t>[</w:t>
      </w:r>
      <w:r w:rsidRPr="00B660C9">
        <w:rPr>
          <w:rFonts w:ascii="Garamond" w:hAnsi="Garamond"/>
          <w:sz w:val="22"/>
          <w:highlight w:val="yellow"/>
          <w:rPrChange w:id="150" w:author="Cencerová Lucia" w:date="2026-02-20T08:25:00Z" w16du:dateUtc="2026-02-20T07:25:00Z">
            <w:rPr>
              <w:rFonts w:ascii="Garamond" w:hAnsi="Garamond"/>
              <w:color w:val="000000" w:themeColor="text1"/>
              <w:sz w:val="22"/>
              <w:highlight w:val="yellow"/>
            </w:rPr>
          </w:rPrChange>
        </w:rPr>
        <w:t>doplniť</w:t>
      </w:r>
      <w:r w:rsidRPr="00B660C9">
        <w:rPr>
          <w:rFonts w:ascii="Garamond" w:hAnsi="Garamond"/>
          <w:sz w:val="22"/>
          <w:rPrChange w:id="151" w:author="Cencerová Lucia" w:date="2026-02-20T08:25:00Z" w16du:dateUtc="2026-02-20T07:25:00Z">
            <w:rPr>
              <w:rFonts w:ascii="Garamond" w:hAnsi="Garamond"/>
              <w:color w:val="000000" w:themeColor="text1"/>
              <w:sz w:val="22"/>
              <w:highlight w:val="yellow"/>
            </w:rPr>
          </w:rPrChange>
        </w:rPr>
        <w:t>]</w:t>
      </w:r>
    </w:p>
    <w:p w14:paraId="4DB6CCAF" w14:textId="77777777" w:rsidR="000F4B61" w:rsidRPr="00B660C9" w:rsidRDefault="000F4B61" w:rsidP="00B660C9">
      <w:pPr>
        <w:widowControl w:val="0"/>
        <w:rPr>
          <w:rFonts w:ascii="Garamond" w:hAnsi="Garamond" w:cs="Arial"/>
          <w:color w:val="000000" w:themeColor="text1"/>
          <w:sz w:val="22"/>
          <w:szCs w:val="22"/>
        </w:rPr>
      </w:pPr>
    </w:p>
    <w:p w14:paraId="7F9C51BF" w14:textId="77777777" w:rsidR="00EE1D68" w:rsidRPr="00B660C9" w:rsidRDefault="00EE1D68" w:rsidP="00B660C9">
      <w:pPr>
        <w:widowControl w:val="0"/>
        <w:rPr>
          <w:del w:id="152" w:author="Cencerová Lucia" w:date="2026-02-20T08:25:00Z" w16du:dateUtc="2026-02-20T07:25:00Z"/>
          <w:rFonts w:ascii="Garamond" w:hAnsi="Garamond" w:cs="Arial"/>
          <w:color w:val="000000" w:themeColor="text1"/>
          <w:sz w:val="22"/>
          <w:szCs w:val="22"/>
        </w:rPr>
      </w:pPr>
    </w:p>
    <w:p w14:paraId="2AF90519" w14:textId="77777777" w:rsidR="00EE1D68" w:rsidRPr="00B660C9" w:rsidRDefault="00EE1D68" w:rsidP="00B660C9">
      <w:pPr>
        <w:widowControl w:val="0"/>
        <w:rPr>
          <w:del w:id="153" w:author="Cencerová Lucia" w:date="2026-02-20T08:25:00Z" w16du:dateUtc="2026-02-20T07:25:00Z"/>
          <w:rFonts w:ascii="Garamond" w:hAnsi="Garamond" w:cs="Arial"/>
          <w:color w:val="000000" w:themeColor="text1"/>
          <w:sz w:val="22"/>
          <w:szCs w:val="22"/>
        </w:rPr>
      </w:pPr>
    </w:p>
    <w:p w14:paraId="2D1D16F0" w14:textId="77777777" w:rsidR="00BA2FD6" w:rsidRPr="00B660C9" w:rsidRDefault="00BA2FD6" w:rsidP="00B660C9">
      <w:pPr>
        <w:widowControl w:val="0"/>
        <w:rPr>
          <w:rFonts w:ascii="Garamond" w:hAnsi="Garamond"/>
          <w:sz w:val="22"/>
          <w:szCs w:val="22"/>
        </w:rPr>
      </w:pPr>
      <w:r w:rsidRPr="00B660C9">
        <w:rPr>
          <w:rFonts w:ascii="Garamond" w:hAnsi="Garamond"/>
          <w:sz w:val="22"/>
          <w:szCs w:val="22"/>
          <w:u w:val="single"/>
        </w:rPr>
        <w:t>Výkaz Výmer</w:t>
      </w:r>
      <w:r w:rsidRPr="00B660C9">
        <w:rPr>
          <w:rFonts w:ascii="Garamond" w:hAnsi="Garamond"/>
          <w:sz w:val="22"/>
          <w:szCs w:val="22"/>
        </w:rPr>
        <w:t>:</w:t>
      </w:r>
    </w:p>
    <w:p w14:paraId="08B35EED" w14:textId="77777777" w:rsidR="00BA2FD6" w:rsidRPr="00B660C9" w:rsidRDefault="00BA2FD6" w:rsidP="00B660C9">
      <w:pPr>
        <w:widowControl w:val="0"/>
        <w:rPr>
          <w:rFonts w:ascii="Garamond" w:hAnsi="Garamond"/>
          <w:sz w:val="22"/>
          <w:szCs w:val="22"/>
        </w:rPr>
      </w:pPr>
    </w:p>
    <w:p w14:paraId="1EC7991D" w14:textId="77777777" w:rsidR="00DD39F9"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140"/>
    <w:p w14:paraId="197C62B9" w14:textId="6DD0EC77" w:rsidR="003018B2" w:rsidRDefault="003018B2" w:rsidP="00B660C9">
      <w:pPr>
        <w:widowControl w:val="0"/>
        <w:jc w:val="center"/>
        <w:rPr>
          <w:rFonts w:ascii="Garamond" w:hAnsi="Garamond"/>
          <w:b/>
          <w:sz w:val="22"/>
          <w:szCs w:val="22"/>
        </w:rPr>
      </w:pPr>
      <w:r w:rsidRPr="00B660C9">
        <w:rPr>
          <w:rFonts w:ascii="Garamond" w:hAnsi="Garamond"/>
          <w:b/>
          <w:sz w:val="22"/>
          <w:szCs w:val="22"/>
        </w:rPr>
        <w:t>PRÍLOHA</w:t>
      </w:r>
      <w:r w:rsidR="003E67B4" w:rsidRPr="00B660C9">
        <w:rPr>
          <w:rFonts w:ascii="Garamond" w:hAnsi="Garamond"/>
          <w:b/>
          <w:sz w:val="22"/>
          <w:szCs w:val="22"/>
        </w:rPr>
        <w:t xml:space="preserve"> </w:t>
      </w:r>
      <w:r w:rsidRPr="00B660C9">
        <w:rPr>
          <w:rFonts w:ascii="Garamond" w:hAnsi="Garamond"/>
          <w:b/>
          <w:sz w:val="22"/>
          <w:szCs w:val="22"/>
        </w:rPr>
        <w:t>2</w:t>
      </w:r>
    </w:p>
    <w:p w14:paraId="46D39985" w14:textId="77777777" w:rsidR="0016759E" w:rsidRDefault="0016759E" w:rsidP="00B660C9">
      <w:pPr>
        <w:widowControl w:val="0"/>
        <w:jc w:val="center"/>
        <w:rPr>
          <w:ins w:id="154" w:author="Cencerová Lucia" w:date="2026-02-20T08:25:00Z" w16du:dateUtc="2026-02-20T07:25:00Z"/>
          <w:rFonts w:ascii="Garamond" w:hAnsi="Garamond"/>
          <w:b/>
          <w:sz w:val="22"/>
          <w:szCs w:val="22"/>
        </w:rPr>
      </w:pPr>
    </w:p>
    <w:p w14:paraId="519518BE" w14:textId="77777777" w:rsidR="0016759E" w:rsidRDefault="0016759E" w:rsidP="00B660C9">
      <w:pPr>
        <w:widowControl w:val="0"/>
        <w:jc w:val="center"/>
        <w:rPr>
          <w:ins w:id="155" w:author="Cencerová Lucia" w:date="2026-02-20T08:25:00Z" w16du:dateUtc="2026-02-20T07:25:00Z"/>
          <w:rFonts w:ascii="Garamond" w:hAnsi="Garamond"/>
          <w:b/>
          <w:sz w:val="22"/>
          <w:szCs w:val="22"/>
        </w:rPr>
      </w:pPr>
    </w:p>
    <w:p w14:paraId="492CF1B6" w14:textId="56A3C59E" w:rsidR="0016759E" w:rsidRPr="001E1A31" w:rsidRDefault="0016759E" w:rsidP="0016759E">
      <w:pPr>
        <w:keepNext/>
        <w:keepLines/>
        <w:jc w:val="center"/>
        <w:rPr>
          <w:ins w:id="156" w:author="Cencerová Lucia" w:date="2026-02-20T08:25:00Z" w16du:dateUtc="2026-02-20T07:25:00Z"/>
          <w:b/>
          <w:noProof/>
          <w:lang w:eastAsia="sk-SK"/>
        </w:rPr>
      </w:pPr>
      <w:ins w:id="157" w:author="Cencerová Lucia" w:date="2026-02-20T08:25:00Z" w16du:dateUtc="2026-02-20T07:25:00Z">
        <w:r w:rsidRPr="001E1A31">
          <w:rPr>
            <w:b/>
            <w:noProof/>
            <w:lang w:eastAsia="sk-SK"/>
          </w:rPr>
          <w:t xml:space="preserve">PREBERACÍ PROTOKOL </w:t>
        </w:r>
        <w:r>
          <w:rPr>
            <w:b/>
            <w:noProof/>
            <w:lang w:eastAsia="sk-SK"/>
          </w:rPr>
          <w:t>O ODOVZDANÍ A PREVZATÍ DIELA</w:t>
        </w:r>
      </w:ins>
    </w:p>
    <w:p w14:paraId="5C41A40A" w14:textId="77777777" w:rsidR="0016759E" w:rsidRPr="001E1A31" w:rsidRDefault="0016759E" w:rsidP="0016759E">
      <w:pPr>
        <w:keepNext/>
        <w:keepLines/>
        <w:jc w:val="both"/>
        <w:rPr>
          <w:ins w:id="158" w:author="Cencerová Lucia" w:date="2026-02-20T08:25:00Z" w16du:dateUtc="2026-02-20T07:25:00Z"/>
          <w:noProof/>
          <w:lang w:eastAsia="sk-SK"/>
        </w:rPr>
      </w:pPr>
    </w:p>
    <w:p w14:paraId="5D3EF410" w14:textId="77777777" w:rsidR="0016759E" w:rsidRPr="001E1A31" w:rsidRDefault="0016759E" w:rsidP="0016759E">
      <w:pPr>
        <w:keepNext/>
        <w:keepLines/>
        <w:jc w:val="both"/>
        <w:rPr>
          <w:ins w:id="159" w:author="Cencerová Lucia" w:date="2026-02-20T08:25:00Z" w16du:dateUtc="2026-02-20T07:25:00Z"/>
          <w:b/>
          <w:noProof/>
          <w:lang w:eastAsia="sk-SK"/>
        </w:rPr>
      </w:pPr>
    </w:p>
    <w:p w14:paraId="5326013F" w14:textId="3D46811E" w:rsidR="0016759E" w:rsidRPr="001E1A31" w:rsidRDefault="0016759E" w:rsidP="0016759E">
      <w:pPr>
        <w:keepNext/>
        <w:keepLines/>
        <w:jc w:val="both"/>
        <w:rPr>
          <w:ins w:id="160" w:author="Cencerová Lucia" w:date="2026-02-20T08:25:00Z" w16du:dateUtc="2026-02-20T07:25:00Z"/>
          <w:highlight w:val="yellow"/>
          <w:lang w:eastAsia="cs-CZ"/>
        </w:rPr>
      </w:pPr>
      <w:ins w:id="161" w:author="Cencerová Lucia" w:date="2026-02-20T08:25:00Z" w16du:dateUtc="2026-02-20T07:25:00Z">
        <w:r>
          <w:rPr>
            <w:b/>
            <w:noProof/>
            <w:lang w:eastAsia="sk-SK"/>
          </w:rPr>
          <w:t>Zhotovi</w:t>
        </w:r>
        <w:r w:rsidRPr="001E1A31">
          <w:rPr>
            <w:b/>
            <w:noProof/>
            <w:lang w:eastAsia="sk-SK"/>
          </w:rPr>
          <w:t>teľ:</w:t>
        </w:r>
      </w:ins>
    </w:p>
    <w:p w14:paraId="5AE4F8CE" w14:textId="54D4410D" w:rsidR="0016759E" w:rsidRPr="001E1A31" w:rsidRDefault="0016759E" w:rsidP="0016759E">
      <w:pPr>
        <w:keepNext/>
        <w:keepLines/>
        <w:rPr>
          <w:ins w:id="162" w:author="Cencerová Lucia" w:date="2026-02-20T08:25:00Z" w16du:dateUtc="2026-02-20T07:25:00Z"/>
          <w:b/>
          <w:noProof/>
          <w:lang w:eastAsia="sk-SK"/>
        </w:rPr>
      </w:pPr>
      <w:ins w:id="163" w:author="Cencerová Lucia" w:date="2026-02-20T08:25:00Z" w16du:dateUtc="2026-02-20T07:25:00Z">
        <w:r w:rsidRPr="001E1A31">
          <w:rPr>
            <w:noProof/>
            <w:lang w:eastAsia="sk-SK"/>
          </w:rPr>
          <w:t xml:space="preserve">Obchodné meno: </w:t>
        </w:r>
        <w:r>
          <w:rPr>
            <w:noProof/>
            <w:lang w:eastAsia="sk-SK"/>
          </w:rPr>
          <w:tab/>
        </w:r>
        <w:r w:rsidRPr="001E1A31">
          <w:rPr>
            <w:noProof/>
            <w:lang w:eastAsia="sk-SK"/>
          </w:rPr>
          <w:tab/>
        </w:r>
        <w:r w:rsidRPr="001E1A31">
          <w:rPr>
            <w:b/>
            <w:bCs/>
            <w:noProof/>
            <w:lang w:eastAsia="sk-SK"/>
          </w:rPr>
          <w:tab/>
        </w:r>
      </w:ins>
    </w:p>
    <w:p w14:paraId="1D29E5F5" w14:textId="6DD071CD" w:rsidR="0016759E" w:rsidRPr="001E1A31" w:rsidRDefault="0016759E" w:rsidP="0016759E">
      <w:pPr>
        <w:keepNext/>
        <w:keepLines/>
        <w:jc w:val="both"/>
        <w:rPr>
          <w:ins w:id="164" w:author="Cencerová Lucia" w:date="2026-02-20T08:25:00Z" w16du:dateUtc="2026-02-20T07:25:00Z"/>
          <w:lang w:eastAsia="cs-CZ"/>
        </w:rPr>
      </w:pPr>
      <w:ins w:id="165" w:author="Cencerová Lucia" w:date="2026-02-20T08:25:00Z" w16du:dateUtc="2026-02-20T07:25:00Z">
        <w:r w:rsidRPr="001E1A31">
          <w:rPr>
            <w:noProof/>
            <w:lang w:eastAsia="sk-SK"/>
          </w:rPr>
          <w:t>Sídlo:</w:t>
        </w:r>
        <w:r w:rsidRPr="001E1A31">
          <w:rPr>
            <w:noProof/>
            <w:lang w:eastAsia="sk-SK"/>
          </w:rPr>
          <w:tab/>
        </w:r>
        <w:r w:rsidRPr="001E1A31">
          <w:rPr>
            <w:noProof/>
            <w:lang w:eastAsia="sk-SK"/>
          </w:rPr>
          <w:tab/>
        </w:r>
        <w:r w:rsidRPr="001E1A31">
          <w:rPr>
            <w:noProof/>
            <w:lang w:eastAsia="sk-SK"/>
          </w:rPr>
          <w:tab/>
        </w:r>
      </w:ins>
    </w:p>
    <w:p w14:paraId="6B67A9CA" w14:textId="70AABCC1" w:rsidR="0016759E" w:rsidRPr="001E1A31" w:rsidRDefault="0016759E" w:rsidP="0016759E">
      <w:pPr>
        <w:keepNext/>
        <w:keepLines/>
        <w:jc w:val="both"/>
        <w:rPr>
          <w:ins w:id="166" w:author="Cencerová Lucia" w:date="2026-02-20T08:25:00Z" w16du:dateUtc="2026-02-20T07:25:00Z"/>
          <w:rFonts w:cstheme="minorHAnsi"/>
        </w:rPr>
      </w:pPr>
      <w:ins w:id="167" w:author="Cencerová Lucia" w:date="2026-02-20T08:25:00Z" w16du:dateUtc="2026-02-20T07:25:00Z">
        <w:r w:rsidRPr="001E1A31">
          <w:rPr>
            <w:noProof/>
            <w:lang w:eastAsia="sk-SK"/>
          </w:rPr>
          <w:t>IČO:</w:t>
        </w:r>
        <w:r w:rsidRPr="001E1A31">
          <w:rPr>
            <w:noProof/>
            <w:lang w:eastAsia="sk-SK"/>
          </w:rPr>
          <w:tab/>
        </w:r>
        <w:r w:rsidRPr="001E1A31">
          <w:rPr>
            <w:noProof/>
            <w:lang w:eastAsia="sk-SK"/>
          </w:rPr>
          <w:tab/>
        </w:r>
        <w:r w:rsidRPr="001E1A31">
          <w:rPr>
            <w:noProof/>
            <w:lang w:eastAsia="sk-SK"/>
          </w:rPr>
          <w:tab/>
        </w:r>
      </w:ins>
    </w:p>
    <w:p w14:paraId="02E996A9" w14:textId="61183EE8" w:rsidR="0016759E" w:rsidRPr="001E1A31" w:rsidRDefault="0016759E" w:rsidP="0016759E">
      <w:pPr>
        <w:keepNext/>
        <w:keepLines/>
        <w:ind w:left="2124" w:hanging="2124"/>
        <w:rPr>
          <w:ins w:id="168" w:author="Cencerová Lucia" w:date="2026-02-20T08:25:00Z" w16du:dateUtc="2026-02-20T07:25:00Z"/>
          <w:lang w:eastAsia="cs-CZ"/>
        </w:rPr>
      </w:pPr>
      <w:ins w:id="169" w:author="Cencerová Lucia" w:date="2026-02-20T08:25:00Z" w16du:dateUtc="2026-02-20T07:25:00Z">
        <w:r w:rsidRPr="001E1A31">
          <w:rPr>
            <w:noProof/>
            <w:lang w:eastAsia="sk-SK"/>
          </w:rPr>
          <w:t>Zapísaný:</w:t>
        </w:r>
        <w:r w:rsidRPr="001E1A31">
          <w:rPr>
            <w:noProof/>
            <w:lang w:eastAsia="sk-SK"/>
          </w:rPr>
          <w:tab/>
        </w:r>
      </w:ins>
    </w:p>
    <w:p w14:paraId="564570A3" w14:textId="77777777" w:rsidR="0016759E" w:rsidRPr="001E1A31" w:rsidRDefault="0016759E" w:rsidP="0016759E">
      <w:pPr>
        <w:keepNext/>
        <w:keepLines/>
        <w:rPr>
          <w:ins w:id="170" w:author="Cencerová Lucia" w:date="2026-02-20T08:25:00Z" w16du:dateUtc="2026-02-20T07:25:00Z"/>
          <w:noProof/>
          <w:lang w:eastAsia="sk-SK"/>
        </w:rPr>
      </w:pPr>
    </w:p>
    <w:p w14:paraId="40FF139B" w14:textId="0A8B4F08" w:rsidR="0016759E" w:rsidRPr="001E1A31" w:rsidRDefault="0016759E" w:rsidP="0016759E">
      <w:pPr>
        <w:keepNext/>
        <w:keepLines/>
        <w:rPr>
          <w:ins w:id="171" w:author="Cencerová Lucia" w:date="2026-02-20T08:25:00Z" w16du:dateUtc="2026-02-20T07:25:00Z"/>
          <w:noProof/>
          <w:lang w:eastAsia="sk-SK"/>
        </w:rPr>
      </w:pPr>
      <w:ins w:id="172" w:author="Cencerová Lucia" w:date="2026-02-20T08:25:00Z" w16du:dateUtc="2026-02-20T07:25:00Z">
        <w:r w:rsidRPr="001E1A31">
          <w:rPr>
            <w:noProof/>
            <w:lang w:eastAsia="sk-SK"/>
          </w:rPr>
          <w:t>Osoba poverená odovzdaním</w:t>
        </w:r>
        <w:r>
          <w:rPr>
            <w:noProof/>
            <w:lang w:eastAsia="sk-SK"/>
          </w:rPr>
          <w:t xml:space="preserve"> Diela</w:t>
        </w:r>
        <w:r w:rsidRPr="001E1A31">
          <w:rPr>
            <w:noProof/>
            <w:lang w:eastAsia="sk-SK"/>
          </w:rPr>
          <w:t xml:space="preserve">: </w:t>
        </w:r>
        <w:r w:rsidRPr="004225D8">
          <w:rPr>
            <w:i/>
            <w:iCs/>
            <w:noProof/>
            <w:lang w:eastAsia="sk-SK"/>
          </w:rPr>
          <w:t>(meno, priezvisko)</w:t>
        </w:r>
      </w:ins>
    </w:p>
    <w:p w14:paraId="149FEB7E" w14:textId="77777777" w:rsidR="0016759E" w:rsidRPr="001E1A31" w:rsidRDefault="0016759E" w:rsidP="0016759E">
      <w:pPr>
        <w:keepNext/>
        <w:keepLines/>
        <w:rPr>
          <w:ins w:id="173" w:author="Cencerová Lucia" w:date="2026-02-20T08:25:00Z" w16du:dateUtc="2026-02-20T07:25:00Z"/>
          <w:b/>
          <w:noProof/>
          <w:lang w:eastAsia="sk-SK"/>
        </w:rPr>
      </w:pPr>
    </w:p>
    <w:p w14:paraId="5619ED81" w14:textId="77777777" w:rsidR="0016759E" w:rsidRPr="001E1A31" w:rsidRDefault="0016759E" w:rsidP="0016759E">
      <w:pPr>
        <w:keepNext/>
        <w:keepLines/>
        <w:rPr>
          <w:ins w:id="174" w:author="Cencerová Lucia" w:date="2026-02-20T08:25:00Z" w16du:dateUtc="2026-02-20T07:25:00Z"/>
          <w:noProof/>
          <w:lang w:eastAsia="sk-SK"/>
        </w:rPr>
      </w:pPr>
      <w:ins w:id="175" w:author="Cencerová Lucia" w:date="2026-02-20T08:25:00Z" w16du:dateUtc="2026-02-20T07:25:00Z">
        <w:r w:rsidRPr="001E1A31">
          <w:rPr>
            <w:noProof/>
            <w:lang w:eastAsia="sk-SK"/>
          </w:rPr>
          <w:t>a</w:t>
        </w:r>
      </w:ins>
    </w:p>
    <w:p w14:paraId="3BB95890" w14:textId="77777777" w:rsidR="0016759E" w:rsidRPr="001E1A31" w:rsidRDefault="0016759E" w:rsidP="0016759E">
      <w:pPr>
        <w:keepNext/>
        <w:keepLines/>
        <w:rPr>
          <w:ins w:id="176" w:author="Cencerová Lucia" w:date="2026-02-20T08:25:00Z" w16du:dateUtc="2026-02-20T07:25:00Z"/>
          <w:b/>
          <w:noProof/>
          <w:lang w:eastAsia="sk-SK"/>
        </w:rPr>
      </w:pPr>
    </w:p>
    <w:p w14:paraId="508758F7" w14:textId="4CFA85C9" w:rsidR="0016759E" w:rsidRPr="001E1A31" w:rsidRDefault="0016759E" w:rsidP="0016759E">
      <w:pPr>
        <w:keepNext/>
        <w:keepLines/>
        <w:rPr>
          <w:ins w:id="177" w:author="Cencerová Lucia" w:date="2026-02-20T08:25:00Z" w16du:dateUtc="2026-02-20T07:25:00Z"/>
          <w:b/>
          <w:noProof/>
          <w:lang w:eastAsia="sk-SK"/>
        </w:rPr>
      </w:pPr>
      <w:ins w:id="178" w:author="Cencerová Lucia" w:date="2026-02-20T08:25:00Z" w16du:dateUtc="2026-02-20T07:25:00Z">
        <w:r>
          <w:rPr>
            <w:b/>
            <w:noProof/>
            <w:lang w:eastAsia="sk-SK"/>
          </w:rPr>
          <w:t>Objednávateľ</w:t>
        </w:r>
        <w:r w:rsidRPr="001E1A31">
          <w:rPr>
            <w:b/>
            <w:noProof/>
            <w:lang w:eastAsia="sk-SK"/>
          </w:rPr>
          <w:t>:</w:t>
        </w:r>
      </w:ins>
    </w:p>
    <w:p w14:paraId="303EBFBD" w14:textId="41EB407E" w:rsidR="0016759E" w:rsidRPr="001E1A31" w:rsidRDefault="0016759E" w:rsidP="0016759E">
      <w:pPr>
        <w:keepNext/>
        <w:keepLines/>
        <w:rPr>
          <w:ins w:id="179" w:author="Cencerová Lucia" w:date="2026-02-20T08:25:00Z" w16du:dateUtc="2026-02-20T07:25:00Z"/>
          <w:b/>
          <w:noProof/>
          <w:lang w:eastAsia="sk-SK"/>
        </w:rPr>
      </w:pPr>
      <w:ins w:id="180" w:author="Cencerová Lucia" w:date="2026-02-20T08:25:00Z" w16du:dateUtc="2026-02-20T07:25:00Z">
        <w:r w:rsidRPr="001E1A31">
          <w:rPr>
            <w:noProof/>
            <w:lang w:eastAsia="sk-SK"/>
          </w:rPr>
          <w:t xml:space="preserve">Obchodné meno: </w:t>
        </w:r>
        <w:r w:rsidRPr="001E1A31">
          <w:rPr>
            <w:noProof/>
            <w:lang w:eastAsia="sk-SK"/>
          </w:rPr>
          <w:tab/>
        </w:r>
        <w:r w:rsidRPr="001E1A31">
          <w:rPr>
            <w:b/>
            <w:noProof/>
            <w:lang w:eastAsia="sk-SK"/>
          </w:rPr>
          <w:t>Dopravný podnik Bratislava, akciová spoločnosť</w:t>
        </w:r>
      </w:ins>
    </w:p>
    <w:p w14:paraId="724E8EBF" w14:textId="77777777" w:rsidR="0016759E" w:rsidRPr="001E1A31" w:rsidRDefault="0016759E" w:rsidP="0016759E">
      <w:pPr>
        <w:keepNext/>
        <w:keepLines/>
        <w:rPr>
          <w:ins w:id="181" w:author="Cencerová Lucia" w:date="2026-02-20T08:25:00Z" w16du:dateUtc="2026-02-20T07:25:00Z"/>
          <w:noProof/>
          <w:lang w:eastAsia="sk-SK"/>
        </w:rPr>
      </w:pPr>
      <w:ins w:id="182" w:author="Cencerová Lucia" w:date="2026-02-20T08:25:00Z" w16du:dateUtc="2026-02-20T07:25:00Z">
        <w:r w:rsidRPr="001E1A31">
          <w:rPr>
            <w:noProof/>
            <w:lang w:eastAsia="sk-SK"/>
          </w:rPr>
          <w:t>Sídlo:</w:t>
        </w:r>
        <w:r w:rsidRPr="001E1A31">
          <w:rPr>
            <w:noProof/>
            <w:lang w:eastAsia="sk-SK"/>
          </w:rPr>
          <w:tab/>
        </w:r>
        <w:r w:rsidRPr="001E1A31">
          <w:rPr>
            <w:noProof/>
            <w:lang w:eastAsia="sk-SK"/>
          </w:rPr>
          <w:tab/>
        </w:r>
        <w:r w:rsidRPr="001E1A31">
          <w:rPr>
            <w:noProof/>
            <w:lang w:eastAsia="sk-SK"/>
          </w:rPr>
          <w:tab/>
          <w:t>Olejkárska 1, 814 52 Bratislava</w:t>
        </w:r>
      </w:ins>
    </w:p>
    <w:p w14:paraId="4AC73477" w14:textId="77777777" w:rsidR="0016759E" w:rsidRPr="001E1A31" w:rsidRDefault="0016759E" w:rsidP="0016759E">
      <w:pPr>
        <w:keepNext/>
        <w:keepLines/>
        <w:rPr>
          <w:ins w:id="183" w:author="Cencerová Lucia" w:date="2026-02-20T08:25:00Z" w16du:dateUtc="2026-02-20T07:25:00Z"/>
          <w:noProof/>
          <w:lang w:eastAsia="sk-SK"/>
        </w:rPr>
      </w:pPr>
      <w:ins w:id="184" w:author="Cencerová Lucia" w:date="2026-02-20T08:25:00Z" w16du:dateUtc="2026-02-20T07:25:00Z">
        <w:r w:rsidRPr="001E1A31">
          <w:rPr>
            <w:noProof/>
            <w:lang w:eastAsia="sk-SK"/>
          </w:rPr>
          <w:t xml:space="preserve">IČO: </w:t>
        </w:r>
        <w:r w:rsidRPr="001E1A31">
          <w:rPr>
            <w:noProof/>
            <w:lang w:eastAsia="sk-SK"/>
          </w:rPr>
          <w:tab/>
        </w:r>
        <w:r w:rsidRPr="001E1A31">
          <w:rPr>
            <w:noProof/>
            <w:lang w:eastAsia="sk-SK"/>
          </w:rPr>
          <w:tab/>
        </w:r>
        <w:r w:rsidRPr="001E1A31">
          <w:rPr>
            <w:noProof/>
            <w:lang w:eastAsia="sk-SK"/>
          </w:rPr>
          <w:tab/>
          <w:t>00 492 736</w:t>
        </w:r>
      </w:ins>
    </w:p>
    <w:p w14:paraId="57349577" w14:textId="77777777" w:rsidR="0016759E" w:rsidRPr="001E1A31" w:rsidRDefault="0016759E" w:rsidP="0016759E">
      <w:pPr>
        <w:keepNext/>
        <w:keepLines/>
        <w:rPr>
          <w:ins w:id="185" w:author="Cencerová Lucia" w:date="2026-02-20T08:25:00Z" w16du:dateUtc="2026-02-20T07:25:00Z"/>
          <w:noProof/>
          <w:lang w:eastAsia="sk-SK"/>
        </w:rPr>
      </w:pPr>
      <w:ins w:id="186" w:author="Cencerová Lucia" w:date="2026-02-20T08:25:00Z" w16du:dateUtc="2026-02-20T07:25:00Z">
        <w:r w:rsidRPr="001E1A31">
          <w:rPr>
            <w:noProof/>
            <w:lang w:eastAsia="sk-SK"/>
          </w:rPr>
          <w:t>Zapísaný:</w:t>
        </w:r>
        <w:r w:rsidRPr="001E1A31">
          <w:rPr>
            <w:noProof/>
            <w:lang w:eastAsia="sk-SK"/>
          </w:rPr>
          <w:tab/>
        </w:r>
        <w:r w:rsidRPr="001E1A31">
          <w:rPr>
            <w:noProof/>
            <w:lang w:eastAsia="sk-SK"/>
          </w:rPr>
          <w:tab/>
          <w:t>v Obchodnom registri Mestského súdu Bratislava III, oddiel: Sa, vložka číslo: 607/B</w:t>
        </w:r>
      </w:ins>
    </w:p>
    <w:p w14:paraId="1756E713" w14:textId="77777777" w:rsidR="0016759E" w:rsidRPr="001E1A31" w:rsidRDefault="0016759E" w:rsidP="0016759E">
      <w:pPr>
        <w:keepNext/>
        <w:keepLines/>
        <w:ind w:left="2124" w:hanging="2124"/>
        <w:rPr>
          <w:ins w:id="187" w:author="Cencerová Lucia" w:date="2026-02-20T08:25:00Z" w16du:dateUtc="2026-02-20T07:25:00Z"/>
          <w:noProof/>
          <w:lang w:eastAsia="sk-SK"/>
        </w:rPr>
      </w:pPr>
    </w:p>
    <w:p w14:paraId="7BEB8C81" w14:textId="40C41425" w:rsidR="0016759E" w:rsidRPr="001E1A31" w:rsidRDefault="0016759E" w:rsidP="0016759E">
      <w:pPr>
        <w:keepNext/>
        <w:keepLines/>
        <w:rPr>
          <w:ins w:id="188" w:author="Cencerová Lucia" w:date="2026-02-20T08:25:00Z" w16du:dateUtc="2026-02-20T07:25:00Z"/>
          <w:noProof/>
          <w:lang w:eastAsia="sk-SK"/>
        </w:rPr>
      </w:pPr>
      <w:ins w:id="189" w:author="Cencerová Lucia" w:date="2026-02-20T08:25:00Z" w16du:dateUtc="2026-02-20T07:25:00Z">
        <w:r w:rsidRPr="001E1A31">
          <w:rPr>
            <w:noProof/>
            <w:lang w:eastAsia="sk-SK"/>
          </w:rPr>
          <w:t xml:space="preserve">Osoba poverená  prevzatím </w:t>
        </w:r>
        <w:r w:rsidR="00271CC2">
          <w:rPr>
            <w:noProof/>
            <w:lang w:eastAsia="sk-SK"/>
          </w:rPr>
          <w:t>Diela</w:t>
        </w:r>
        <w:r w:rsidRPr="001E1A31">
          <w:rPr>
            <w:noProof/>
            <w:lang w:eastAsia="sk-SK"/>
          </w:rPr>
          <w:t>:</w:t>
        </w:r>
        <w:r>
          <w:rPr>
            <w:noProof/>
            <w:lang w:eastAsia="sk-SK"/>
          </w:rPr>
          <w:t xml:space="preserve"> </w:t>
        </w:r>
        <w:r w:rsidRPr="004225D8">
          <w:rPr>
            <w:i/>
            <w:iCs/>
            <w:noProof/>
            <w:lang w:eastAsia="sk-SK"/>
          </w:rPr>
          <w:t>(meno, priezvisko)</w:t>
        </w:r>
      </w:ins>
    </w:p>
    <w:p w14:paraId="167A3171" w14:textId="77777777" w:rsidR="0016759E" w:rsidRPr="001E1A31" w:rsidRDefault="0016759E" w:rsidP="0016759E">
      <w:pPr>
        <w:keepNext/>
        <w:keepLines/>
        <w:rPr>
          <w:ins w:id="190" w:author="Cencerová Lucia" w:date="2026-02-20T08:25:00Z" w16du:dateUtc="2026-02-20T07:25:00Z"/>
          <w:noProof/>
          <w:lang w:eastAsia="sk-SK"/>
        </w:rPr>
      </w:pPr>
    </w:p>
    <w:p w14:paraId="4A0DB1AD" w14:textId="77777777" w:rsidR="0016759E" w:rsidRPr="001E1A31" w:rsidRDefault="0016759E" w:rsidP="0016759E">
      <w:pPr>
        <w:keepNext/>
        <w:keepLines/>
        <w:rPr>
          <w:ins w:id="191" w:author="Cencerová Lucia" w:date="2026-02-20T08:25:00Z" w16du:dateUtc="2026-02-20T07:25:00Z"/>
          <w:noProof/>
          <w:lang w:eastAsia="sk-SK"/>
        </w:rPr>
      </w:pPr>
    </w:p>
    <w:p w14:paraId="0A6609F3" w14:textId="5307BD7D" w:rsidR="0016759E" w:rsidRPr="001E1A31" w:rsidRDefault="0016759E" w:rsidP="0016759E">
      <w:pPr>
        <w:keepNext/>
        <w:keepLines/>
        <w:rPr>
          <w:ins w:id="192" w:author="Cencerová Lucia" w:date="2026-02-20T08:25:00Z" w16du:dateUtc="2026-02-20T07:25:00Z"/>
          <w:noProof/>
          <w:lang w:eastAsia="sk-SK"/>
        </w:rPr>
      </w:pPr>
      <w:ins w:id="193" w:author="Cencerová Lucia" w:date="2026-02-20T08:25:00Z" w16du:dateUtc="2026-02-20T07:25:00Z">
        <w:r w:rsidRPr="001E1A31">
          <w:rPr>
            <w:noProof/>
            <w:lang w:eastAsia="sk-SK"/>
          </w:rPr>
          <w:t>uzatvorili dňa ....................... Zmluvu o</w:t>
        </w:r>
        <w:r>
          <w:rPr>
            <w:noProof/>
            <w:lang w:eastAsia="sk-SK"/>
          </w:rPr>
          <w:t xml:space="preserve"> dielo č.   </w:t>
        </w:r>
        <w:r w:rsidRPr="004225D8">
          <w:rPr>
            <w:i/>
            <w:iCs/>
            <w:noProof/>
            <w:lang w:eastAsia="sk-SK"/>
          </w:rPr>
          <w:t>(</w:t>
        </w:r>
        <w:r w:rsidRPr="004225D8">
          <w:rPr>
            <w:i/>
            <w:iCs/>
            <w:noProof/>
            <w:highlight w:val="yellow"/>
            <w:lang w:eastAsia="sk-SK"/>
          </w:rPr>
          <w:t>doplniť</w:t>
        </w:r>
        <w:r w:rsidRPr="004225D8">
          <w:rPr>
            <w:i/>
            <w:iCs/>
            <w:noProof/>
            <w:lang w:eastAsia="sk-SK"/>
          </w:rPr>
          <w:t>)</w:t>
        </w:r>
        <w:r>
          <w:rPr>
            <w:noProof/>
            <w:lang w:eastAsia="sk-SK"/>
          </w:rPr>
          <w:t xml:space="preserve"> </w:t>
        </w:r>
        <w:r w:rsidRPr="001E1A31">
          <w:rPr>
            <w:noProof/>
            <w:lang w:eastAsia="sk-SK"/>
          </w:rPr>
          <w:t xml:space="preserve"> (ďalej len „</w:t>
        </w:r>
        <w:r w:rsidRPr="001E1A31">
          <w:rPr>
            <w:b/>
            <w:noProof/>
            <w:lang w:eastAsia="sk-SK"/>
          </w:rPr>
          <w:t>Zmluva</w:t>
        </w:r>
        <w:r w:rsidRPr="001E1A31">
          <w:rPr>
            <w:noProof/>
            <w:lang w:eastAsia="sk-SK"/>
          </w:rPr>
          <w:t>“).</w:t>
        </w:r>
      </w:ins>
    </w:p>
    <w:p w14:paraId="0798696D" w14:textId="77777777" w:rsidR="0016759E" w:rsidRPr="001E1A31" w:rsidRDefault="0016759E" w:rsidP="0016759E">
      <w:pPr>
        <w:keepNext/>
        <w:keepLines/>
        <w:rPr>
          <w:ins w:id="194" w:author="Cencerová Lucia" w:date="2026-02-20T08:25:00Z" w16du:dateUtc="2026-02-20T07:25:00Z"/>
          <w:noProof/>
          <w:lang w:eastAsia="sk-SK"/>
        </w:rPr>
      </w:pPr>
    </w:p>
    <w:p w14:paraId="7D112C46" w14:textId="77777777" w:rsidR="0016759E" w:rsidRPr="001E1A31" w:rsidRDefault="0016759E" w:rsidP="0016759E">
      <w:pPr>
        <w:keepNext/>
        <w:keepLines/>
        <w:jc w:val="both"/>
        <w:rPr>
          <w:ins w:id="195" w:author="Cencerová Lucia" w:date="2026-02-20T08:25:00Z" w16du:dateUtc="2026-02-20T07:25:00Z"/>
          <w:noProof/>
          <w:lang w:eastAsia="sk-SK"/>
        </w:rPr>
      </w:pPr>
      <w:ins w:id="196" w:author="Cencerová Lucia" w:date="2026-02-20T08:25:00Z" w16du:dateUtc="2026-02-20T07:25:00Z">
        <w:r w:rsidRPr="001E1A31">
          <w:rPr>
            <w:noProof/>
            <w:lang w:eastAsia="sk-SK"/>
          </w:rPr>
          <w:t xml:space="preserve">Pojmy s veľkým začiatočným písmenom, ktoré sú definované v Zmluve a nie sú výslovne definované v tomto preberacom protokole, majú v tomto preberacom protokole ten istý význam. </w:t>
        </w:r>
      </w:ins>
    </w:p>
    <w:p w14:paraId="16DC63AE" w14:textId="77777777" w:rsidR="0016759E" w:rsidRPr="001E1A31" w:rsidRDefault="0016759E" w:rsidP="0016759E">
      <w:pPr>
        <w:keepNext/>
        <w:keepLines/>
        <w:rPr>
          <w:ins w:id="197" w:author="Cencerová Lucia" w:date="2026-02-20T08:25:00Z" w16du:dateUtc="2026-02-20T07:25:00Z"/>
          <w:noProof/>
          <w:lang w:eastAsia="sk-SK"/>
        </w:rPr>
      </w:pPr>
    </w:p>
    <w:p w14:paraId="1FE8D391" w14:textId="622AAC18" w:rsidR="0016759E" w:rsidRDefault="0016759E" w:rsidP="0016759E">
      <w:pPr>
        <w:keepNext/>
        <w:keepLines/>
        <w:jc w:val="both"/>
        <w:rPr>
          <w:ins w:id="198" w:author="Cencerová Lucia" w:date="2026-02-20T08:25:00Z" w16du:dateUtc="2026-02-20T07:25:00Z"/>
          <w:noProof/>
          <w:lang w:eastAsia="sk-SK"/>
        </w:rPr>
      </w:pPr>
      <w:ins w:id="199" w:author="Cencerová Lucia" w:date="2026-02-20T08:25:00Z" w16du:dateUtc="2026-02-20T07:25:00Z">
        <w:r>
          <w:rPr>
            <w:noProof/>
            <w:lang w:eastAsia="sk-SK"/>
          </w:rPr>
          <w:t>Zhotovit</w:t>
        </w:r>
        <w:r w:rsidRPr="001E1A31">
          <w:rPr>
            <w:noProof/>
            <w:lang w:eastAsia="sk-SK"/>
          </w:rPr>
          <w:t xml:space="preserve">eľ odovzdáva </w:t>
        </w:r>
        <w:r>
          <w:rPr>
            <w:noProof/>
            <w:lang w:eastAsia="sk-SK"/>
          </w:rPr>
          <w:t xml:space="preserve">Objednávateľovi Dielo </w:t>
        </w:r>
        <w:r w:rsidRPr="001E1A31">
          <w:rPr>
            <w:noProof/>
            <w:lang w:eastAsia="sk-SK"/>
          </w:rPr>
          <w:t xml:space="preserve">v zmysle Zmluvy </w:t>
        </w:r>
        <w:r w:rsidR="00271CC2">
          <w:rPr>
            <w:noProof/>
            <w:lang w:eastAsia="sk-SK"/>
          </w:rPr>
          <w:t xml:space="preserve">a špecifikácie diela </w:t>
        </w:r>
        <w:r w:rsidRPr="001E1A31">
          <w:rPr>
            <w:noProof/>
            <w:lang w:eastAsia="sk-SK"/>
          </w:rPr>
          <w:t xml:space="preserve">ako protiplnenie k záväzku </w:t>
        </w:r>
        <w:r>
          <w:rPr>
            <w:noProof/>
            <w:lang w:eastAsia="sk-SK"/>
          </w:rPr>
          <w:t>Objednávetľa</w:t>
        </w:r>
        <w:r w:rsidRPr="001E1A31">
          <w:rPr>
            <w:noProof/>
            <w:lang w:eastAsia="sk-SK"/>
          </w:rPr>
          <w:t xml:space="preserve"> zaplatiť </w:t>
        </w:r>
        <w:r w:rsidR="006F1055">
          <w:rPr>
            <w:noProof/>
            <w:lang w:eastAsia="sk-SK"/>
          </w:rPr>
          <w:t>Zhotoviteľov</w:t>
        </w:r>
        <w:r w:rsidRPr="001E1A31">
          <w:rPr>
            <w:noProof/>
            <w:lang w:eastAsia="sk-SK"/>
          </w:rPr>
          <w:t xml:space="preserve">i </w:t>
        </w:r>
        <w:r w:rsidR="00271CC2">
          <w:rPr>
            <w:noProof/>
            <w:lang w:eastAsia="sk-SK"/>
          </w:rPr>
          <w:t>cenu</w:t>
        </w:r>
        <w:r w:rsidRPr="001E1A31">
          <w:rPr>
            <w:noProof/>
            <w:lang w:eastAsia="sk-SK"/>
          </w:rPr>
          <w:t xml:space="preserve"> v zmysle Zmluvy. </w:t>
        </w:r>
      </w:ins>
    </w:p>
    <w:p w14:paraId="36CC2630" w14:textId="77777777" w:rsidR="00271CC2" w:rsidRDefault="00271CC2" w:rsidP="0016759E">
      <w:pPr>
        <w:keepNext/>
        <w:keepLines/>
        <w:jc w:val="both"/>
        <w:rPr>
          <w:ins w:id="200" w:author="Cencerová Lucia" w:date="2026-02-20T08:25:00Z" w16du:dateUtc="2026-02-20T07:25:00Z"/>
          <w:noProof/>
          <w:lang w:eastAsia="sk-SK"/>
        </w:rPr>
      </w:pPr>
    </w:p>
    <w:p w14:paraId="028A53C8" w14:textId="12A7D0A1" w:rsidR="00271CC2" w:rsidRDefault="00271CC2" w:rsidP="0016759E">
      <w:pPr>
        <w:keepNext/>
        <w:keepLines/>
        <w:jc w:val="both"/>
        <w:rPr>
          <w:ins w:id="201" w:author="Cencerová Lucia" w:date="2026-02-20T08:25:00Z" w16du:dateUtc="2026-02-20T07:25:00Z"/>
          <w:i/>
          <w:iCs/>
          <w:noProof/>
          <w:lang w:eastAsia="sk-SK"/>
        </w:rPr>
      </w:pPr>
      <w:ins w:id="202" w:author="Cencerová Lucia" w:date="2026-02-20T08:25:00Z" w16du:dateUtc="2026-02-20T07:25:00Z">
        <w:r>
          <w:rPr>
            <w:noProof/>
            <w:lang w:eastAsia="sk-SK"/>
          </w:rPr>
          <w:t>Odovzdávané Dielo:  má drobné vady</w:t>
        </w:r>
        <w:r w:rsidR="00212FE7">
          <w:rPr>
            <w:noProof/>
            <w:lang w:eastAsia="sk-SK"/>
          </w:rPr>
          <w:t>*</w:t>
        </w:r>
        <w:r>
          <w:rPr>
            <w:noProof/>
            <w:lang w:eastAsia="sk-SK"/>
          </w:rPr>
          <w:t>/ je bez výhrad</w:t>
        </w:r>
        <w:r w:rsidR="00212FE7">
          <w:rPr>
            <w:noProof/>
            <w:lang w:eastAsia="sk-SK"/>
          </w:rPr>
          <w:t>*</w:t>
        </w:r>
        <w:r>
          <w:rPr>
            <w:noProof/>
            <w:lang w:eastAsia="sk-SK"/>
          </w:rPr>
          <w:t xml:space="preserve"> </w:t>
        </w:r>
        <w:r w:rsidR="00212FE7" w:rsidRPr="00212FE7">
          <w:rPr>
            <w:i/>
            <w:iCs/>
            <w:noProof/>
            <w:sz w:val="18"/>
            <w:szCs w:val="18"/>
            <w:lang w:eastAsia="sk-SK"/>
          </w:rPr>
          <w:t>(* nehodiace sa pre</w:t>
        </w:r>
        <w:r w:rsidR="004225D8">
          <w:rPr>
            <w:i/>
            <w:iCs/>
            <w:noProof/>
            <w:sz w:val="18"/>
            <w:szCs w:val="18"/>
            <w:lang w:eastAsia="sk-SK"/>
          </w:rPr>
          <w:t>čiark</w:t>
        </w:r>
        <w:r w:rsidR="00212FE7" w:rsidRPr="00212FE7">
          <w:rPr>
            <w:i/>
            <w:iCs/>
            <w:noProof/>
            <w:sz w:val="18"/>
            <w:szCs w:val="18"/>
            <w:lang w:eastAsia="sk-SK"/>
          </w:rPr>
          <w:t>nite</w:t>
        </w:r>
        <w:r w:rsidR="00212FE7" w:rsidRPr="00212FE7">
          <w:rPr>
            <w:i/>
            <w:iCs/>
            <w:noProof/>
            <w:lang w:eastAsia="sk-SK"/>
          </w:rPr>
          <w:t>)</w:t>
        </w:r>
      </w:ins>
    </w:p>
    <w:p w14:paraId="5434BE23" w14:textId="77777777" w:rsidR="00212FE7" w:rsidRPr="00212FE7" w:rsidRDefault="00212FE7" w:rsidP="0016759E">
      <w:pPr>
        <w:keepNext/>
        <w:keepLines/>
        <w:jc w:val="both"/>
        <w:rPr>
          <w:ins w:id="203" w:author="Cencerová Lucia" w:date="2026-02-20T08:25:00Z" w16du:dateUtc="2026-02-20T07:25:00Z"/>
          <w:i/>
          <w:iCs/>
          <w:noProof/>
          <w:lang w:eastAsia="sk-SK"/>
        </w:rPr>
      </w:pPr>
    </w:p>
    <w:p w14:paraId="7DDDEEE9" w14:textId="5718FC77" w:rsidR="00271CC2" w:rsidRPr="001E1A31" w:rsidRDefault="00271CC2" w:rsidP="0016759E">
      <w:pPr>
        <w:keepNext/>
        <w:keepLines/>
        <w:jc w:val="both"/>
        <w:rPr>
          <w:ins w:id="204" w:author="Cencerová Lucia" w:date="2026-02-20T08:25:00Z" w16du:dateUtc="2026-02-20T07:25:00Z"/>
          <w:noProof/>
          <w:lang w:eastAsia="sk-SK"/>
        </w:rPr>
      </w:pPr>
      <w:ins w:id="205" w:author="Cencerová Lucia" w:date="2026-02-20T08:25:00Z" w16du:dateUtc="2026-02-20T07:25:00Z">
        <w:r>
          <w:rPr>
            <w:noProof/>
            <w:lang w:eastAsia="sk-SK"/>
          </w:rPr>
          <w:t>Drobné vady nebrániace riadnemu užívaniu diela:</w:t>
        </w:r>
      </w:ins>
    </w:p>
    <w:p w14:paraId="420934D9" w14:textId="77777777" w:rsidR="0016759E" w:rsidRPr="001E1A31" w:rsidRDefault="0016759E" w:rsidP="0016759E">
      <w:pPr>
        <w:keepNext/>
        <w:keepLines/>
        <w:jc w:val="both"/>
        <w:rPr>
          <w:ins w:id="206" w:author="Cencerová Lucia" w:date="2026-02-20T08:25:00Z" w16du:dateUtc="2026-02-20T07:25:00Z"/>
          <w:noProof/>
          <w:lang w:eastAsia="sk-SK"/>
        </w:rPr>
      </w:pP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189"/>
      </w:tblGrid>
      <w:tr w:rsidR="00271CC2" w:rsidRPr="001E1A31" w14:paraId="056521A0" w14:textId="77777777" w:rsidTr="00271CC2">
        <w:trPr>
          <w:trHeight w:val="159"/>
          <w:jc w:val="center"/>
          <w:ins w:id="207" w:author="Cencerová Lucia" w:date="2026-02-20T08:25:00Z" w16du:dateUtc="2026-02-20T07:25:00Z"/>
        </w:trPr>
        <w:tc>
          <w:tcPr>
            <w:tcW w:w="5524" w:type="dxa"/>
            <w:vAlign w:val="center"/>
          </w:tcPr>
          <w:p w14:paraId="763D3422" w14:textId="3EB651AF" w:rsidR="00271CC2" w:rsidRPr="001E1A31" w:rsidRDefault="00271CC2" w:rsidP="005A1D4A">
            <w:pPr>
              <w:keepNext/>
              <w:keepLines/>
              <w:jc w:val="center"/>
              <w:rPr>
                <w:ins w:id="208" w:author="Cencerová Lucia" w:date="2026-02-20T08:25:00Z" w16du:dateUtc="2026-02-20T07:25:00Z"/>
                <w:b/>
                <w:noProof/>
                <w:lang w:eastAsia="sk-SK"/>
              </w:rPr>
            </w:pPr>
            <w:ins w:id="209" w:author="Cencerová Lucia" w:date="2026-02-20T08:25:00Z" w16du:dateUtc="2026-02-20T07:25:00Z">
              <w:r>
                <w:rPr>
                  <w:b/>
                  <w:noProof/>
                  <w:lang w:eastAsia="sk-SK"/>
                </w:rPr>
                <w:t>Popis drobných vád</w:t>
              </w:r>
            </w:ins>
          </w:p>
        </w:tc>
        <w:tc>
          <w:tcPr>
            <w:tcW w:w="3189" w:type="dxa"/>
            <w:vAlign w:val="center"/>
          </w:tcPr>
          <w:p w14:paraId="2505EB3F" w14:textId="24615896" w:rsidR="00271CC2" w:rsidRPr="001E1A31" w:rsidRDefault="00271CC2" w:rsidP="005A1D4A">
            <w:pPr>
              <w:keepNext/>
              <w:keepLines/>
              <w:jc w:val="center"/>
              <w:rPr>
                <w:ins w:id="210" w:author="Cencerová Lucia" w:date="2026-02-20T08:25:00Z" w16du:dateUtc="2026-02-20T07:25:00Z"/>
                <w:b/>
                <w:noProof/>
                <w:lang w:eastAsia="sk-SK"/>
              </w:rPr>
            </w:pPr>
            <w:ins w:id="211" w:author="Cencerová Lucia" w:date="2026-02-20T08:25:00Z" w16du:dateUtc="2026-02-20T07:25:00Z">
              <w:r>
                <w:rPr>
                  <w:b/>
                  <w:noProof/>
                  <w:lang w:eastAsia="sk-SK"/>
                </w:rPr>
                <w:t xml:space="preserve">Termín na odstránenie </w:t>
              </w:r>
            </w:ins>
          </w:p>
        </w:tc>
      </w:tr>
      <w:tr w:rsidR="00271CC2" w:rsidRPr="001E1A31" w14:paraId="7B414EE9" w14:textId="77777777" w:rsidTr="00271CC2">
        <w:trPr>
          <w:trHeight w:val="259"/>
          <w:jc w:val="center"/>
          <w:ins w:id="212" w:author="Cencerová Lucia" w:date="2026-02-20T08:25:00Z" w16du:dateUtc="2026-02-20T07:25:00Z"/>
        </w:trPr>
        <w:tc>
          <w:tcPr>
            <w:tcW w:w="5524" w:type="dxa"/>
            <w:vAlign w:val="bottom"/>
          </w:tcPr>
          <w:p w14:paraId="13C7BBB0" w14:textId="77777777" w:rsidR="00271CC2" w:rsidRPr="001E1A31" w:rsidRDefault="00271CC2" w:rsidP="005A1D4A">
            <w:pPr>
              <w:keepNext/>
              <w:keepLines/>
              <w:rPr>
                <w:ins w:id="213" w:author="Cencerová Lucia" w:date="2026-02-20T08:25:00Z" w16du:dateUtc="2026-02-20T07:25:00Z"/>
                <w:noProof/>
                <w:lang w:eastAsia="sk-SK"/>
              </w:rPr>
            </w:pPr>
          </w:p>
        </w:tc>
        <w:tc>
          <w:tcPr>
            <w:tcW w:w="3189" w:type="dxa"/>
            <w:vAlign w:val="center"/>
          </w:tcPr>
          <w:p w14:paraId="70780A21" w14:textId="77777777" w:rsidR="00271CC2" w:rsidRPr="001E1A31" w:rsidRDefault="00271CC2" w:rsidP="005A1D4A">
            <w:pPr>
              <w:keepNext/>
              <w:keepLines/>
              <w:rPr>
                <w:ins w:id="214" w:author="Cencerová Lucia" w:date="2026-02-20T08:25:00Z" w16du:dateUtc="2026-02-20T07:25:00Z"/>
                <w:noProof/>
                <w:lang w:eastAsia="sk-SK"/>
              </w:rPr>
            </w:pPr>
          </w:p>
        </w:tc>
      </w:tr>
    </w:tbl>
    <w:p w14:paraId="137D3C6E" w14:textId="77777777" w:rsidR="0016759E" w:rsidRDefault="0016759E" w:rsidP="0016759E">
      <w:pPr>
        <w:keepNext/>
        <w:keepLines/>
        <w:rPr>
          <w:ins w:id="215" w:author="Cencerová Lucia" w:date="2026-02-20T08:25:00Z" w16du:dateUtc="2026-02-20T07:25:00Z"/>
          <w:noProof/>
          <w:lang w:eastAsia="sk-SK"/>
        </w:rPr>
      </w:pPr>
    </w:p>
    <w:p w14:paraId="4683FE22" w14:textId="77777777" w:rsidR="0016759E" w:rsidRDefault="0016759E" w:rsidP="0016759E">
      <w:pPr>
        <w:keepNext/>
        <w:keepLines/>
        <w:rPr>
          <w:ins w:id="216" w:author="Cencerová Lucia" w:date="2026-02-20T08:25:00Z" w16du:dateUtc="2026-02-20T07:25:00Z"/>
          <w:noProof/>
          <w:lang w:eastAsia="sk-SK"/>
        </w:rPr>
      </w:pPr>
    </w:p>
    <w:p w14:paraId="50B944B4" w14:textId="77777777" w:rsidR="0016759E" w:rsidRPr="001E1A31" w:rsidRDefault="0016759E" w:rsidP="0016759E">
      <w:pPr>
        <w:keepNext/>
        <w:keepLines/>
        <w:rPr>
          <w:ins w:id="217" w:author="Cencerová Lucia" w:date="2026-02-20T08:25:00Z" w16du:dateUtc="2026-02-20T07:25:00Z"/>
          <w:noProof/>
          <w:lang w:eastAsia="sk-SK"/>
        </w:rPr>
      </w:pPr>
    </w:p>
    <w:p w14:paraId="6E8D8BDF" w14:textId="77777777" w:rsidR="0016759E" w:rsidRPr="001E1A31" w:rsidRDefault="0016759E" w:rsidP="0016759E">
      <w:pPr>
        <w:keepNext/>
        <w:keepLines/>
        <w:rPr>
          <w:ins w:id="218" w:author="Cencerová Lucia" w:date="2026-02-20T08:25:00Z" w16du:dateUtc="2026-02-20T07:25:00Z"/>
          <w:noProof/>
          <w:lang w:eastAsia="sk-SK"/>
        </w:rPr>
      </w:pPr>
      <w:ins w:id="219" w:author="Cencerová Lucia" w:date="2026-02-20T08:25:00Z" w16du:dateUtc="2026-02-20T07:25:00Z">
        <w:r w:rsidRPr="001E1A31">
          <w:rPr>
            <w:noProof/>
            <w:lang w:eastAsia="sk-SK"/>
          </w:rPr>
          <w:t xml:space="preserve">V Bratislave dňa </w:t>
        </w:r>
        <w:r w:rsidRPr="001E1A31">
          <w:t xml:space="preserve"> </w:t>
        </w:r>
        <w:r w:rsidRPr="001E1A31">
          <w:rPr>
            <w:noProof/>
            <w:lang w:eastAsia="sk-SK"/>
          </w:rPr>
          <w:t>...............................</w:t>
        </w:r>
        <w:r w:rsidRPr="001E1A31">
          <w:rPr>
            <w:noProof/>
            <w:lang w:eastAsia="sk-SK"/>
          </w:rPr>
          <w:tab/>
        </w:r>
        <w:r w:rsidRPr="001E1A31">
          <w:rPr>
            <w:noProof/>
            <w:lang w:eastAsia="sk-SK"/>
          </w:rPr>
          <w:tab/>
        </w:r>
        <w:r w:rsidRPr="001E1A31">
          <w:rPr>
            <w:noProof/>
            <w:lang w:eastAsia="sk-SK"/>
          </w:rPr>
          <w:tab/>
        </w:r>
        <w:r w:rsidRPr="001E1A31">
          <w:rPr>
            <w:noProof/>
            <w:lang w:eastAsia="sk-SK"/>
          </w:rPr>
          <w:tab/>
          <w:t xml:space="preserve">V Bratislave dňa </w:t>
        </w:r>
        <w:r w:rsidRPr="001E1A31">
          <w:t xml:space="preserve"> </w:t>
        </w:r>
        <w:r w:rsidRPr="001E1A31">
          <w:rPr>
            <w:noProof/>
            <w:lang w:eastAsia="sk-SK"/>
          </w:rPr>
          <w:t>...............................</w:t>
        </w:r>
      </w:ins>
    </w:p>
    <w:p w14:paraId="473BEC16" w14:textId="77777777" w:rsidR="0016759E" w:rsidRPr="001E1A31" w:rsidRDefault="0016759E" w:rsidP="0016759E">
      <w:pPr>
        <w:keepNext/>
        <w:keepLines/>
        <w:rPr>
          <w:ins w:id="220" w:author="Cencerová Lucia" w:date="2026-02-20T08:25:00Z" w16du:dateUtc="2026-02-20T07:25:00Z"/>
          <w:noProof/>
          <w:lang w:eastAsia="sk-SK"/>
        </w:rPr>
      </w:pPr>
    </w:p>
    <w:p w14:paraId="60DCEE6B" w14:textId="0C02EDDC" w:rsidR="0016759E" w:rsidRPr="001E1A31" w:rsidRDefault="0016759E" w:rsidP="0016759E">
      <w:pPr>
        <w:keepNext/>
        <w:keepLines/>
        <w:rPr>
          <w:ins w:id="221" w:author="Cencerová Lucia" w:date="2026-02-20T08:25:00Z" w16du:dateUtc="2026-02-20T07:25:00Z"/>
          <w:noProof/>
          <w:lang w:eastAsia="sk-SK"/>
        </w:rPr>
      </w:pPr>
      <w:ins w:id="222" w:author="Cencerová Lucia" w:date="2026-02-20T08:25:00Z" w16du:dateUtc="2026-02-20T07:25:00Z">
        <w:r w:rsidRPr="001E1A31">
          <w:rPr>
            <w:noProof/>
            <w:lang w:eastAsia="sk-SK"/>
          </w:rPr>
          <w:t xml:space="preserve">Za </w:t>
        </w:r>
        <w:r w:rsidR="00271CC2">
          <w:rPr>
            <w:noProof/>
            <w:lang w:eastAsia="sk-SK"/>
          </w:rPr>
          <w:t>Objednávateľa</w:t>
        </w:r>
        <w:r w:rsidRPr="001E1A31">
          <w:rPr>
            <w:noProof/>
            <w:lang w:eastAsia="sk-SK"/>
          </w:rPr>
          <w:t>:</w:t>
        </w:r>
        <w:r w:rsidRPr="001E1A31">
          <w:rPr>
            <w:noProof/>
            <w:lang w:eastAsia="sk-SK"/>
          </w:rPr>
          <w:tab/>
        </w:r>
        <w:r w:rsidRPr="001E1A31">
          <w:rPr>
            <w:noProof/>
            <w:lang w:eastAsia="sk-SK"/>
          </w:rPr>
          <w:tab/>
        </w:r>
        <w:r w:rsidRPr="001E1A31">
          <w:rPr>
            <w:noProof/>
            <w:lang w:eastAsia="sk-SK"/>
          </w:rPr>
          <w:tab/>
        </w:r>
        <w:r w:rsidRPr="001E1A31">
          <w:rPr>
            <w:noProof/>
            <w:lang w:eastAsia="sk-SK"/>
          </w:rPr>
          <w:tab/>
        </w:r>
        <w:r w:rsidRPr="001E1A31">
          <w:rPr>
            <w:noProof/>
            <w:lang w:eastAsia="sk-SK"/>
          </w:rPr>
          <w:tab/>
        </w:r>
        <w:r w:rsidRPr="001E1A31">
          <w:rPr>
            <w:noProof/>
            <w:lang w:eastAsia="sk-SK"/>
          </w:rPr>
          <w:tab/>
          <w:t xml:space="preserve">Za </w:t>
        </w:r>
        <w:r w:rsidR="00271CC2">
          <w:rPr>
            <w:noProof/>
            <w:lang w:eastAsia="sk-SK"/>
          </w:rPr>
          <w:t>Zhotoviteľa</w:t>
        </w:r>
        <w:r w:rsidRPr="001E1A31">
          <w:rPr>
            <w:noProof/>
            <w:lang w:eastAsia="sk-SK"/>
          </w:rPr>
          <w:t>:</w:t>
        </w:r>
      </w:ins>
    </w:p>
    <w:p w14:paraId="16B36454" w14:textId="77777777" w:rsidR="0016759E" w:rsidRPr="001E1A31" w:rsidRDefault="0016759E" w:rsidP="0016759E">
      <w:pPr>
        <w:keepNext/>
        <w:keepLines/>
        <w:rPr>
          <w:ins w:id="223" w:author="Cencerová Lucia" w:date="2026-02-20T08:25:00Z" w16du:dateUtc="2026-02-20T07:25:00Z"/>
          <w:noProof/>
          <w:lang w:eastAsia="sk-SK"/>
        </w:rPr>
      </w:pPr>
    </w:p>
    <w:p w14:paraId="7B1C9BBE" w14:textId="77777777" w:rsidR="0016759E" w:rsidRPr="001E1A31" w:rsidRDefault="0016759E" w:rsidP="0016759E">
      <w:pPr>
        <w:keepNext/>
        <w:keepLines/>
        <w:rPr>
          <w:ins w:id="224" w:author="Cencerová Lucia" w:date="2026-02-20T08:25:00Z" w16du:dateUtc="2026-02-20T07:25:00Z"/>
          <w:noProof/>
          <w:lang w:eastAsia="sk-SK"/>
        </w:rPr>
      </w:pPr>
    </w:p>
    <w:p w14:paraId="138FAED4" w14:textId="77777777" w:rsidR="0016759E" w:rsidRPr="001E1A31" w:rsidRDefault="0016759E" w:rsidP="0016759E">
      <w:pPr>
        <w:keepNext/>
        <w:keepLines/>
        <w:rPr>
          <w:ins w:id="225" w:author="Cencerová Lucia" w:date="2026-02-20T08:25:00Z" w16du:dateUtc="2026-02-20T07:25:00Z"/>
          <w:noProof/>
          <w:lang w:eastAsia="sk-SK"/>
        </w:rPr>
      </w:pPr>
    </w:p>
    <w:p w14:paraId="0A32B696" w14:textId="77777777" w:rsidR="0016759E" w:rsidRPr="001E1A31" w:rsidRDefault="0016759E" w:rsidP="0016759E">
      <w:pPr>
        <w:keepNext/>
        <w:keepLines/>
        <w:rPr>
          <w:ins w:id="226" w:author="Cencerová Lucia" w:date="2026-02-20T08:25:00Z" w16du:dateUtc="2026-02-20T07:25:00Z"/>
          <w:noProof/>
          <w:lang w:eastAsia="sk-SK"/>
        </w:rPr>
      </w:pPr>
      <w:ins w:id="227" w:author="Cencerová Lucia" w:date="2026-02-20T08:25:00Z" w16du:dateUtc="2026-02-20T07:25:00Z">
        <w:r w:rsidRPr="001E1A31">
          <w:rPr>
            <w:noProof/>
            <w:lang w:eastAsia="sk-SK"/>
          </w:rPr>
          <w:t>_________________________________________</w:t>
        </w:r>
        <w:r w:rsidRPr="001E1A31">
          <w:rPr>
            <w:noProof/>
            <w:lang w:eastAsia="sk-SK"/>
          </w:rPr>
          <w:tab/>
        </w:r>
        <w:r w:rsidRPr="001E1A31">
          <w:rPr>
            <w:noProof/>
            <w:lang w:eastAsia="sk-SK"/>
          </w:rPr>
          <w:tab/>
          <w:t>_________________________________________</w:t>
        </w:r>
      </w:ins>
    </w:p>
    <w:p w14:paraId="56935B7A" w14:textId="7AD31CF7" w:rsidR="0016759E" w:rsidRDefault="0016759E" w:rsidP="0016759E">
      <w:pPr>
        <w:keepNext/>
        <w:keepLines/>
        <w:jc w:val="both"/>
        <w:rPr>
          <w:ins w:id="228" w:author="Cencerová Lucia" w:date="2026-02-20T08:25:00Z" w16du:dateUtc="2026-02-20T07:25:00Z"/>
          <w:b/>
          <w:bCs/>
          <w:lang w:eastAsia="cs-CZ"/>
        </w:rPr>
      </w:pPr>
      <w:ins w:id="229" w:author="Cencerová Lucia" w:date="2026-02-20T08:25:00Z" w16du:dateUtc="2026-02-20T07:25:00Z">
        <w:r w:rsidRPr="001E1A31">
          <w:rPr>
            <w:b/>
            <w:lang w:eastAsia="cs-CZ"/>
          </w:rPr>
          <w:t>Dopravný podnik Bratislava, akciová spoločnosť</w:t>
        </w:r>
        <w:r w:rsidRPr="001E1A31">
          <w:rPr>
            <w:b/>
            <w:lang w:eastAsia="cs-CZ"/>
          </w:rPr>
          <w:tab/>
        </w:r>
        <w:r w:rsidRPr="001E1A31">
          <w:rPr>
            <w:b/>
            <w:lang w:eastAsia="cs-CZ"/>
          </w:rPr>
          <w:tab/>
        </w:r>
        <w:r w:rsidR="00271CC2">
          <w:rPr>
            <w:b/>
            <w:lang w:eastAsia="cs-CZ"/>
          </w:rPr>
          <w:t xml:space="preserve">                  (zhotoviteľ)</w:t>
        </w:r>
      </w:ins>
    </w:p>
    <w:p w14:paraId="6E293FFE" w14:textId="77777777" w:rsidR="0016759E" w:rsidRDefault="0016759E" w:rsidP="0016759E">
      <w:pPr>
        <w:keepNext/>
        <w:keepLines/>
        <w:jc w:val="both"/>
        <w:rPr>
          <w:ins w:id="230" w:author="Cencerová Lucia" w:date="2026-02-20T08:25:00Z" w16du:dateUtc="2026-02-20T07:25:00Z"/>
          <w:b/>
          <w:bCs/>
          <w:lang w:eastAsia="cs-CZ"/>
        </w:rPr>
      </w:pPr>
    </w:p>
    <w:p w14:paraId="3F88E9F6" w14:textId="77777777" w:rsidR="0016759E" w:rsidRPr="008E75D5" w:rsidRDefault="0016759E" w:rsidP="0016759E">
      <w:pPr>
        <w:keepNext/>
        <w:keepLines/>
        <w:rPr>
          <w:ins w:id="231" w:author="Cencerová Lucia" w:date="2026-02-20T08:25:00Z" w16du:dateUtc="2026-02-20T07:25:00Z"/>
          <w:rFonts w:cs="Garamond"/>
          <w:b/>
          <w:bCs/>
          <w:caps/>
          <w:noProof/>
          <w:lang w:eastAsia="sk-SK"/>
        </w:rPr>
      </w:pPr>
    </w:p>
    <w:p w14:paraId="2449F047" w14:textId="77777777" w:rsidR="0016759E" w:rsidRDefault="0016759E" w:rsidP="00B660C9">
      <w:pPr>
        <w:widowControl w:val="0"/>
        <w:jc w:val="center"/>
        <w:rPr>
          <w:ins w:id="232" w:author="Cencerová Lucia" w:date="2026-02-20T08:25:00Z" w16du:dateUtc="2026-02-20T07:25:00Z"/>
          <w:rFonts w:ascii="Garamond" w:hAnsi="Garamond"/>
          <w:b/>
          <w:sz w:val="22"/>
          <w:szCs w:val="22"/>
        </w:rPr>
      </w:pPr>
    </w:p>
    <w:p w14:paraId="11202C8E" w14:textId="77777777" w:rsidR="0016759E" w:rsidRDefault="0016759E" w:rsidP="00B660C9">
      <w:pPr>
        <w:widowControl w:val="0"/>
        <w:jc w:val="center"/>
        <w:rPr>
          <w:ins w:id="233" w:author="Cencerová Lucia" w:date="2026-02-20T08:25:00Z" w16du:dateUtc="2026-02-20T07:25:00Z"/>
          <w:rFonts w:ascii="Garamond" w:hAnsi="Garamond"/>
          <w:b/>
          <w:sz w:val="22"/>
          <w:szCs w:val="22"/>
        </w:rPr>
      </w:pPr>
    </w:p>
    <w:p w14:paraId="0AEEB564" w14:textId="77777777" w:rsidR="0016759E" w:rsidRDefault="0016759E" w:rsidP="00B660C9">
      <w:pPr>
        <w:widowControl w:val="0"/>
        <w:jc w:val="center"/>
        <w:rPr>
          <w:ins w:id="234" w:author="Cencerová Lucia" w:date="2026-02-20T08:25:00Z" w16du:dateUtc="2026-02-20T07:25:00Z"/>
          <w:rFonts w:ascii="Garamond" w:hAnsi="Garamond"/>
          <w:b/>
          <w:sz w:val="22"/>
          <w:szCs w:val="22"/>
        </w:rPr>
      </w:pPr>
    </w:p>
    <w:p w14:paraId="6B360C88" w14:textId="77777777" w:rsidR="0016759E" w:rsidRDefault="0016759E" w:rsidP="00B660C9">
      <w:pPr>
        <w:widowControl w:val="0"/>
        <w:jc w:val="center"/>
        <w:rPr>
          <w:ins w:id="235" w:author="Cencerová Lucia" w:date="2026-02-20T08:25:00Z" w16du:dateUtc="2026-02-20T07:25:00Z"/>
          <w:rFonts w:ascii="Garamond" w:hAnsi="Garamond"/>
          <w:b/>
          <w:sz w:val="22"/>
          <w:szCs w:val="22"/>
        </w:rPr>
      </w:pPr>
    </w:p>
    <w:p w14:paraId="72D653D7" w14:textId="77777777" w:rsidR="0016759E" w:rsidRDefault="0016759E" w:rsidP="00B660C9">
      <w:pPr>
        <w:widowControl w:val="0"/>
        <w:jc w:val="center"/>
        <w:rPr>
          <w:ins w:id="236" w:author="Cencerová Lucia" w:date="2026-02-20T08:25:00Z" w16du:dateUtc="2026-02-20T07:25:00Z"/>
          <w:rFonts w:ascii="Garamond" w:hAnsi="Garamond"/>
          <w:b/>
          <w:sz w:val="22"/>
          <w:szCs w:val="22"/>
        </w:rPr>
      </w:pPr>
    </w:p>
    <w:p w14:paraId="040DC3E5" w14:textId="77777777" w:rsidR="0016759E" w:rsidRDefault="0016759E" w:rsidP="00B660C9">
      <w:pPr>
        <w:widowControl w:val="0"/>
        <w:jc w:val="center"/>
        <w:rPr>
          <w:ins w:id="237" w:author="Cencerová Lucia" w:date="2026-02-20T08:25:00Z" w16du:dateUtc="2026-02-20T07:25:00Z"/>
          <w:rFonts w:ascii="Garamond" w:hAnsi="Garamond"/>
          <w:b/>
          <w:sz w:val="22"/>
          <w:szCs w:val="22"/>
        </w:rPr>
      </w:pPr>
    </w:p>
    <w:p w14:paraId="4AAC1FE3" w14:textId="77777777" w:rsidR="0016759E" w:rsidRDefault="0016759E" w:rsidP="00B660C9">
      <w:pPr>
        <w:widowControl w:val="0"/>
        <w:jc w:val="center"/>
        <w:rPr>
          <w:ins w:id="238" w:author="Cencerová Lucia" w:date="2026-02-20T08:25:00Z" w16du:dateUtc="2026-02-20T07:25:00Z"/>
          <w:rFonts w:ascii="Garamond" w:hAnsi="Garamond"/>
          <w:b/>
          <w:sz w:val="22"/>
          <w:szCs w:val="22"/>
        </w:rPr>
      </w:pPr>
    </w:p>
    <w:p w14:paraId="46764F5C" w14:textId="77777777" w:rsidR="0016759E" w:rsidRDefault="0016759E" w:rsidP="00B660C9">
      <w:pPr>
        <w:widowControl w:val="0"/>
        <w:jc w:val="center"/>
        <w:rPr>
          <w:ins w:id="239" w:author="Cencerová Lucia" w:date="2026-02-20T08:25:00Z" w16du:dateUtc="2026-02-20T07:25:00Z"/>
          <w:rFonts w:ascii="Garamond" w:hAnsi="Garamond"/>
          <w:b/>
          <w:sz w:val="22"/>
          <w:szCs w:val="22"/>
        </w:rPr>
      </w:pPr>
    </w:p>
    <w:p w14:paraId="041EBAAA" w14:textId="77777777" w:rsidR="0016759E" w:rsidRDefault="0016759E" w:rsidP="00B660C9">
      <w:pPr>
        <w:widowControl w:val="0"/>
        <w:jc w:val="center"/>
        <w:rPr>
          <w:ins w:id="240" w:author="Cencerová Lucia" w:date="2026-02-20T08:25:00Z" w16du:dateUtc="2026-02-20T07:25:00Z"/>
          <w:rFonts w:ascii="Garamond" w:hAnsi="Garamond"/>
          <w:b/>
          <w:sz w:val="22"/>
          <w:szCs w:val="22"/>
        </w:rPr>
      </w:pPr>
    </w:p>
    <w:p w14:paraId="5159B1E5" w14:textId="77777777" w:rsidR="0016759E" w:rsidRDefault="0016759E" w:rsidP="00B660C9">
      <w:pPr>
        <w:widowControl w:val="0"/>
        <w:jc w:val="center"/>
        <w:rPr>
          <w:ins w:id="241" w:author="Cencerová Lucia" w:date="2026-02-20T08:25:00Z" w16du:dateUtc="2026-02-20T07:25:00Z"/>
          <w:rFonts w:ascii="Garamond" w:hAnsi="Garamond"/>
          <w:b/>
          <w:sz w:val="22"/>
          <w:szCs w:val="22"/>
        </w:rPr>
      </w:pPr>
    </w:p>
    <w:p w14:paraId="2232B680" w14:textId="77777777" w:rsidR="0016759E" w:rsidRDefault="0016759E" w:rsidP="00B660C9">
      <w:pPr>
        <w:widowControl w:val="0"/>
        <w:jc w:val="center"/>
        <w:rPr>
          <w:ins w:id="242" w:author="Cencerová Lucia" w:date="2026-02-20T08:25:00Z" w16du:dateUtc="2026-02-20T07:25:00Z"/>
          <w:rFonts w:ascii="Garamond" w:hAnsi="Garamond"/>
          <w:b/>
          <w:sz w:val="22"/>
          <w:szCs w:val="22"/>
        </w:rPr>
      </w:pPr>
    </w:p>
    <w:p w14:paraId="4AC56D28" w14:textId="77777777" w:rsidR="0016759E" w:rsidRDefault="0016759E" w:rsidP="00B660C9">
      <w:pPr>
        <w:widowControl w:val="0"/>
        <w:jc w:val="center"/>
        <w:rPr>
          <w:ins w:id="243" w:author="Cencerová Lucia" w:date="2026-02-20T08:25:00Z" w16du:dateUtc="2026-02-20T07:25:00Z"/>
          <w:rFonts w:ascii="Garamond" w:hAnsi="Garamond"/>
          <w:b/>
          <w:sz w:val="22"/>
          <w:szCs w:val="22"/>
        </w:rPr>
      </w:pPr>
    </w:p>
    <w:p w14:paraId="07B58D38" w14:textId="77777777" w:rsidR="0016759E" w:rsidRDefault="0016759E" w:rsidP="00B660C9">
      <w:pPr>
        <w:widowControl w:val="0"/>
        <w:jc w:val="center"/>
        <w:rPr>
          <w:ins w:id="244" w:author="Cencerová Lucia" w:date="2026-02-20T08:25:00Z" w16du:dateUtc="2026-02-20T07:25:00Z"/>
          <w:rFonts w:ascii="Garamond" w:hAnsi="Garamond"/>
          <w:b/>
          <w:sz w:val="22"/>
          <w:szCs w:val="22"/>
        </w:rPr>
      </w:pPr>
    </w:p>
    <w:p w14:paraId="111FE2A9" w14:textId="514656A6" w:rsidR="0016759E" w:rsidRPr="00B660C9" w:rsidRDefault="0016759E" w:rsidP="00B660C9">
      <w:pPr>
        <w:widowControl w:val="0"/>
        <w:jc w:val="center"/>
        <w:rPr>
          <w:ins w:id="245" w:author="Cencerová Lucia" w:date="2026-02-20T08:25:00Z" w16du:dateUtc="2026-02-20T07:25:00Z"/>
          <w:rFonts w:ascii="Garamond" w:hAnsi="Garamond"/>
          <w:b/>
          <w:sz w:val="22"/>
          <w:szCs w:val="22"/>
        </w:rPr>
      </w:pPr>
      <w:ins w:id="246" w:author="Cencerová Lucia" w:date="2026-02-20T08:25:00Z" w16du:dateUtc="2026-02-20T07:25:00Z">
        <w:r w:rsidRPr="0016759E">
          <w:rPr>
            <w:rFonts w:ascii="Garamond" w:hAnsi="Garamond"/>
            <w:b/>
            <w:caps/>
            <w:sz w:val="22"/>
            <w:szCs w:val="22"/>
          </w:rPr>
          <w:t xml:space="preserve">Príloha </w:t>
        </w:r>
        <w:r>
          <w:rPr>
            <w:rFonts w:ascii="Garamond" w:hAnsi="Garamond"/>
            <w:b/>
            <w:sz w:val="22"/>
            <w:szCs w:val="22"/>
          </w:rPr>
          <w:t>3</w:t>
        </w:r>
      </w:ins>
    </w:p>
    <w:p w14:paraId="00CADB21" w14:textId="77777777" w:rsidR="003E67B4" w:rsidRPr="00B660C9" w:rsidRDefault="003E67B4" w:rsidP="00B660C9">
      <w:pPr>
        <w:widowControl w:val="0"/>
        <w:jc w:val="center"/>
        <w:rPr>
          <w:rFonts w:ascii="Garamond" w:hAnsi="Garamond"/>
          <w:b/>
          <w:sz w:val="22"/>
          <w:szCs w:val="22"/>
        </w:rPr>
      </w:pPr>
    </w:p>
    <w:p w14:paraId="53E41AB0" w14:textId="73177FE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2E455B89"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t>PRÍLOHA</w:t>
      </w:r>
      <w:r w:rsidR="003E67B4" w:rsidRPr="00B660C9">
        <w:rPr>
          <w:rFonts w:ascii="Garamond" w:hAnsi="Garamond"/>
          <w:b/>
          <w:i w:val="0"/>
          <w:color w:val="000000" w:themeColor="text1"/>
        </w:rPr>
        <w:t xml:space="preserve"> </w:t>
      </w:r>
      <w:del w:id="247" w:author="Cencerová Lucia" w:date="2026-02-20T08:25:00Z" w16du:dateUtc="2026-02-20T07:25:00Z">
        <w:r w:rsidRPr="00B660C9">
          <w:rPr>
            <w:rFonts w:ascii="Garamond" w:hAnsi="Garamond"/>
            <w:b/>
            <w:i w:val="0"/>
            <w:color w:val="000000" w:themeColor="text1"/>
          </w:rPr>
          <w:delText>3</w:delText>
        </w:r>
      </w:del>
      <w:ins w:id="248" w:author="Cencerová Lucia" w:date="2026-02-20T08:25:00Z" w16du:dateUtc="2026-02-20T07:25:00Z">
        <w:r w:rsidR="0016759E">
          <w:rPr>
            <w:rFonts w:ascii="Garamond" w:hAnsi="Garamond"/>
            <w:b/>
            <w:i w:val="0"/>
            <w:color w:val="000000" w:themeColor="text1"/>
          </w:rPr>
          <w:t>4</w:t>
        </w:r>
      </w:ins>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B660C9">
        <w:rPr>
          <w:rFonts w:ascii="Garamond" w:hAnsi="Garamond"/>
          <w:sz w:val="22"/>
          <w:szCs w:val="22"/>
        </w:rPr>
        <w:t>Medziskládky</w:t>
      </w:r>
      <w:proofErr w:type="spellEnd"/>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35D56D3D"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 xml:space="preserve">PRÍLOHA </w:t>
      </w:r>
      <w:del w:id="249" w:author="Cencerová Lucia" w:date="2026-02-20T08:25:00Z" w16du:dateUtc="2026-02-20T07:25:00Z">
        <w:r w:rsidRPr="00B660C9">
          <w:rPr>
            <w:rFonts w:ascii="Garamond" w:hAnsi="Garamond"/>
            <w:b/>
            <w:bCs/>
            <w:sz w:val="22"/>
            <w:szCs w:val="22"/>
          </w:rPr>
          <w:delText>4</w:delText>
        </w:r>
      </w:del>
      <w:ins w:id="250" w:author="Cencerová Lucia" w:date="2026-02-20T08:25:00Z" w16du:dateUtc="2026-02-20T07:25:00Z">
        <w:r w:rsidR="0016759E">
          <w:rPr>
            <w:rFonts w:ascii="Garamond" w:hAnsi="Garamond"/>
            <w:b/>
            <w:bCs/>
            <w:sz w:val="22"/>
            <w:szCs w:val="22"/>
          </w:rPr>
          <w:t>5</w:t>
        </w:r>
      </w:ins>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headerReference w:type="default" r:id="rId9"/>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57CC882A"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del w:id="251" w:author="Cencerová Lucia" w:date="2026-02-20T08:25:00Z" w16du:dateUtc="2026-02-20T07:25:00Z">
        <w:r w:rsidRPr="00B660C9">
          <w:rPr>
            <w:rFonts w:ascii="Garamond" w:hAnsi="Garamond"/>
            <w:color w:val="000000" w:themeColor="text1"/>
          </w:rPr>
          <w:delText>Ing.</w:delText>
        </w:r>
        <w:r w:rsidR="003E67B4" w:rsidRPr="00B660C9">
          <w:rPr>
            <w:rFonts w:ascii="Garamond" w:hAnsi="Garamond"/>
            <w:color w:val="000000" w:themeColor="text1"/>
          </w:rPr>
          <w:delText xml:space="preserve"> </w:delText>
        </w:r>
        <w:r w:rsidR="009F4082">
          <w:rPr>
            <w:rFonts w:ascii="Garamond" w:hAnsi="Garamond"/>
            <w:color w:val="000000" w:themeColor="text1"/>
          </w:rPr>
          <w:delText>Milan Donoval</w:delText>
        </w:r>
      </w:del>
      <w:ins w:id="252" w:author="Cencerová Lucia" w:date="2026-02-20T08:25:00Z" w16du:dateUtc="2026-02-20T07:25:00Z">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ins>
    </w:p>
    <w:p w14:paraId="40BB7509" w14:textId="5C908647" w:rsidR="00EE45B8" w:rsidRPr="00B660C9" w:rsidRDefault="00EE45B8" w:rsidP="00D66DBC">
      <w:pPr>
        <w:pStyle w:val="AONormal"/>
        <w:widowControl w:val="0"/>
        <w:spacing w:line="240" w:lineRule="auto"/>
        <w:ind w:left="1430" w:hanging="1430"/>
        <w:rPr>
          <w:rFonts w:ascii="Garamond" w:hAnsi="Garamond"/>
          <w:color w:val="000000" w:themeColor="text1"/>
        </w:rPr>
      </w:pPr>
      <w:r w:rsidRPr="00B660C9">
        <w:rPr>
          <w:rFonts w:ascii="Garamond" w:hAnsi="Garamond"/>
          <w:color w:val="000000" w:themeColor="text1"/>
          <w:szCs w:val="22"/>
        </w:rPr>
        <w:t>Funkcia:</w:t>
      </w:r>
      <w:r w:rsidRPr="00B660C9">
        <w:rPr>
          <w:rFonts w:ascii="Garamond" w:hAnsi="Garamond"/>
          <w:color w:val="000000" w:themeColor="text1"/>
          <w:szCs w:val="22"/>
        </w:rPr>
        <w:tab/>
      </w:r>
      <w:del w:id="253" w:author="Cencerová Lucia" w:date="2026-02-20T08:25:00Z" w16du:dateUtc="2026-02-20T07:25:00Z">
        <w:r w:rsidR="009F4082">
          <w:rPr>
            <w:rFonts w:ascii="Garamond" w:hAnsi="Garamond"/>
            <w:color w:val="000000" w:themeColor="text1"/>
            <w:szCs w:val="22"/>
          </w:rPr>
          <w:delText>pod</w:delText>
        </w:r>
        <w:r w:rsidRPr="00B660C9">
          <w:rPr>
            <w:rFonts w:ascii="Garamond" w:hAnsi="Garamond"/>
            <w:color w:val="000000" w:themeColor="text1"/>
            <w:szCs w:val="22"/>
          </w:rPr>
          <w:delText>predseda</w:delText>
        </w:r>
        <w:r w:rsidR="003E67B4" w:rsidRPr="00B660C9">
          <w:rPr>
            <w:rFonts w:ascii="Garamond" w:hAnsi="Garamond"/>
            <w:color w:val="000000" w:themeColor="text1"/>
            <w:szCs w:val="22"/>
          </w:rPr>
          <w:delText xml:space="preserve"> </w:delText>
        </w:r>
        <w:r w:rsidRPr="00B660C9">
          <w:rPr>
            <w:rFonts w:ascii="Garamond" w:hAnsi="Garamond"/>
            <w:color w:val="000000" w:themeColor="text1"/>
            <w:szCs w:val="22"/>
          </w:rPr>
          <w:delText>predstavenstva</w:delText>
        </w:r>
        <w:r w:rsidR="003E67B4" w:rsidRPr="00B660C9">
          <w:rPr>
            <w:rFonts w:ascii="Garamond" w:hAnsi="Garamond"/>
            <w:color w:val="000000" w:themeColor="text1"/>
            <w:szCs w:val="22"/>
          </w:rPr>
          <w:delText xml:space="preserve"> </w:delText>
        </w:r>
        <w:r w:rsidR="009F4082">
          <w:rPr>
            <w:rFonts w:ascii="Garamond" w:hAnsi="Garamond"/>
            <w:color w:val="000000" w:themeColor="text1"/>
            <w:szCs w:val="22"/>
          </w:rPr>
          <w:delText>- CTO</w:delText>
        </w:r>
      </w:del>
      <w:ins w:id="254" w:author="Cencerová Lucia" w:date="2026-02-20T08:25:00Z" w16du:dateUtc="2026-02-20T07:25:00Z">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ins>
    </w:p>
    <w:p w14:paraId="2F7C3586" w14:textId="77777777" w:rsidR="00EE45B8" w:rsidRPr="00B660C9" w:rsidRDefault="00EE45B8" w:rsidP="00B660C9">
      <w:pPr>
        <w:pStyle w:val="AODocTxt"/>
        <w:widowControl w:val="0"/>
        <w:numPr>
          <w:ilvl w:val="0"/>
          <w:numId w:val="0"/>
        </w:numPr>
        <w:spacing w:before="0" w:line="240" w:lineRule="auto"/>
        <w:rPr>
          <w:del w:id="255" w:author="Cencerová Lucia" w:date="2026-02-20T08:25:00Z" w16du:dateUtc="2026-02-20T07:25:00Z"/>
          <w:rFonts w:ascii="Garamond" w:hAnsi="Garamond"/>
          <w:color w:val="000000" w:themeColor="text1"/>
        </w:rPr>
      </w:pP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6587F0E3"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del w:id="256" w:author="Cencerová Lucia" w:date="2026-02-20T08:25:00Z" w16du:dateUtc="2026-02-20T07:25:00Z">
        <w:r w:rsidRPr="00B660C9">
          <w:rPr>
            <w:rFonts w:ascii="Garamond" w:eastAsia="Times New Roman" w:hAnsi="Garamond"/>
          </w:rPr>
          <w:delText>Ing.</w:delText>
        </w:r>
        <w:r w:rsidR="003E67B4" w:rsidRPr="00B660C9">
          <w:rPr>
            <w:rFonts w:ascii="Garamond" w:eastAsia="Times New Roman" w:hAnsi="Garamond"/>
          </w:rPr>
          <w:delText xml:space="preserve"> </w:delText>
        </w:r>
        <w:r w:rsidR="00FA2C9D" w:rsidRPr="00B660C9">
          <w:rPr>
            <w:rFonts w:ascii="Garamond" w:eastAsia="Times New Roman" w:hAnsi="Garamond"/>
          </w:rPr>
          <w:delText>Michal Halomi</w:delText>
        </w:r>
      </w:del>
      <w:ins w:id="257" w:author="Cencerová Lucia" w:date="2026-02-20T08:25:00Z" w16du:dateUtc="2026-02-20T07:25:00Z">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ins>
    </w:p>
    <w:p w14:paraId="0B9847A9" w14:textId="2B311AF8"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r>
      <w:del w:id="258" w:author="Cencerová Lucia" w:date="2026-02-20T08:25:00Z" w16du:dateUtc="2026-02-20T07:25:00Z">
        <w:r w:rsidRPr="00B660C9">
          <w:rPr>
            <w:rFonts w:ascii="Garamond" w:hAnsi="Garamond"/>
            <w:color w:val="000000" w:themeColor="text1"/>
          </w:rPr>
          <w:delText>člen</w:delText>
        </w:r>
        <w:r w:rsidR="003E67B4" w:rsidRPr="00B660C9">
          <w:rPr>
            <w:rFonts w:ascii="Garamond" w:hAnsi="Garamond"/>
            <w:color w:val="000000" w:themeColor="text1"/>
          </w:rPr>
          <w:delText xml:space="preserve"> </w:delText>
        </w:r>
        <w:r w:rsidRPr="00B660C9">
          <w:rPr>
            <w:rFonts w:ascii="Garamond" w:hAnsi="Garamond"/>
            <w:color w:val="000000" w:themeColor="text1"/>
          </w:rPr>
          <w:delText>predstavenstva</w:delText>
        </w:r>
        <w:r w:rsidR="003E67B4" w:rsidRPr="00B660C9">
          <w:rPr>
            <w:rFonts w:ascii="Garamond" w:hAnsi="Garamond"/>
            <w:color w:val="000000" w:themeColor="text1"/>
          </w:rPr>
          <w:delText xml:space="preserve"> </w:delText>
        </w:r>
        <w:r w:rsidR="0023422B" w:rsidRPr="00B660C9">
          <w:rPr>
            <w:rFonts w:ascii="Garamond" w:hAnsi="Garamond"/>
            <w:color w:val="000000" w:themeColor="text1"/>
          </w:rPr>
          <w:delText>–</w:delText>
        </w:r>
        <w:r w:rsidR="00FA2C9D" w:rsidRPr="00B660C9">
          <w:rPr>
            <w:rFonts w:ascii="Garamond" w:hAnsi="Garamond"/>
            <w:color w:val="000000" w:themeColor="text1"/>
          </w:rPr>
          <w:delText xml:space="preserve"> CIO</w:delText>
        </w:r>
        <w:r w:rsidR="0023422B" w:rsidRPr="00B660C9">
          <w:rPr>
            <w:rFonts w:ascii="Garamond" w:hAnsi="Garamond"/>
            <w:color w:val="000000" w:themeColor="text1"/>
          </w:rPr>
          <w:delText xml:space="preserve"> </w:delText>
        </w:r>
      </w:del>
      <w:ins w:id="259" w:author="Cencerová Lucia" w:date="2026-02-20T08:25:00Z" w16du:dateUtc="2026-02-20T07:25:00Z">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ins>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18EB5" w14:textId="77777777" w:rsidR="006E35E2" w:rsidRDefault="006E35E2">
      <w:r>
        <w:separator/>
      </w:r>
    </w:p>
  </w:endnote>
  <w:endnote w:type="continuationSeparator" w:id="0">
    <w:p w14:paraId="2E204667" w14:textId="77777777" w:rsidR="006E35E2" w:rsidRDefault="006E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BD046" w14:textId="77777777" w:rsidR="006E35E2" w:rsidRDefault="006E35E2">
      <w:r>
        <w:separator/>
      </w:r>
    </w:p>
  </w:footnote>
  <w:footnote w:type="continuationSeparator" w:id="0">
    <w:p w14:paraId="4FE69895" w14:textId="77777777" w:rsidR="006E35E2" w:rsidRDefault="006E3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645A3" w14:textId="77777777" w:rsidR="006E35E2" w:rsidRDefault="006E35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5397"/>
        </w:tabs>
        <w:ind w:left="5397"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6E3F8B"/>
    <w:multiLevelType w:val="hybridMultilevel"/>
    <w:tmpl w:val="E78C8F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9B41A50"/>
    <w:multiLevelType w:val="hybridMultilevel"/>
    <w:tmpl w:val="7F9858A0"/>
    <w:lvl w:ilvl="0" w:tplc="C4D80F80">
      <w:start w:val="1"/>
      <w:numFmt w:val="decimal"/>
      <w:lvlText w:val="8.%1"/>
      <w:lvlJc w:val="left"/>
      <w:pPr>
        <w:ind w:left="360" w:hanging="360"/>
      </w:pPr>
      <w:rPr>
        <w:b w:val="0"/>
        <w:sz w:val="20"/>
        <w:szCs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20"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1"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7"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2"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5"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9"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2"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04798013">
    <w:abstractNumId w:val="38"/>
  </w:num>
  <w:num w:numId="2" w16cid:durableId="1344018899">
    <w:abstractNumId w:val="26"/>
  </w:num>
  <w:num w:numId="3" w16cid:durableId="1839274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3807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2757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742122">
    <w:abstractNumId w:val="36"/>
  </w:num>
  <w:num w:numId="7" w16cid:durableId="941573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09039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8285131">
    <w:abstractNumId w:val="24"/>
  </w:num>
  <w:num w:numId="10" w16cid:durableId="18814310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93485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673632">
    <w:abstractNumId w:val="12"/>
  </w:num>
  <w:num w:numId="13" w16cid:durableId="1088698769">
    <w:abstractNumId w:val="40"/>
    <w:lvlOverride w:ilvl="0">
      <w:startOverride w:val="1"/>
    </w:lvlOverride>
    <w:lvlOverride w:ilvl="1"/>
    <w:lvlOverride w:ilvl="2"/>
    <w:lvlOverride w:ilvl="3"/>
    <w:lvlOverride w:ilvl="4"/>
    <w:lvlOverride w:ilvl="5"/>
    <w:lvlOverride w:ilvl="6"/>
    <w:lvlOverride w:ilvl="7"/>
    <w:lvlOverride w:ilvl="8"/>
  </w:num>
  <w:num w:numId="14" w16cid:durableId="768695525">
    <w:abstractNumId w:val="3"/>
  </w:num>
  <w:num w:numId="15" w16cid:durableId="1762485833">
    <w:abstractNumId w:val="36"/>
  </w:num>
  <w:num w:numId="16" w16cid:durableId="1921285755">
    <w:abstractNumId w:val="5"/>
  </w:num>
  <w:num w:numId="17" w16cid:durableId="908686943">
    <w:abstractNumId w:val="4"/>
  </w:num>
  <w:num w:numId="18" w16cid:durableId="773403744">
    <w:abstractNumId w:val="38"/>
    <w:lvlOverride w:ilvl="0">
      <w:startOverride w:val="1"/>
    </w:lvlOverride>
    <w:lvlOverride w:ilvl="1">
      <w:startOverride w:val="1"/>
    </w:lvlOverride>
    <w:lvlOverride w:ilvl="2">
      <w:startOverride w:val="1"/>
    </w:lvlOverride>
  </w:num>
  <w:num w:numId="19" w16cid:durableId="11867968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7302836">
    <w:abstractNumId w:val="2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0669460">
    <w:abstractNumId w:val="13"/>
  </w:num>
  <w:num w:numId="22" w16cid:durableId="681198941">
    <w:abstractNumId w:val="21"/>
  </w:num>
  <w:num w:numId="23" w16cid:durableId="1328631177">
    <w:abstractNumId w:val="14"/>
  </w:num>
  <w:num w:numId="24" w16cid:durableId="1506245782">
    <w:abstractNumId w:val="23"/>
  </w:num>
  <w:num w:numId="25" w16cid:durableId="969937188">
    <w:abstractNumId w:val="16"/>
  </w:num>
  <w:num w:numId="26" w16cid:durableId="1902709691">
    <w:abstractNumId w:val="18"/>
  </w:num>
  <w:num w:numId="27" w16cid:durableId="1656758957">
    <w:abstractNumId w:val="22"/>
  </w:num>
  <w:num w:numId="28" w16cid:durableId="2052916880">
    <w:abstractNumId w:val="41"/>
  </w:num>
  <w:num w:numId="29" w16cid:durableId="372728394">
    <w:abstractNumId w:val="6"/>
  </w:num>
  <w:num w:numId="30" w16cid:durableId="436221503">
    <w:abstractNumId w:val="43"/>
  </w:num>
  <w:num w:numId="31" w16cid:durableId="384913964">
    <w:abstractNumId w:val="32"/>
  </w:num>
  <w:num w:numId="32" w16cid:durableId="699164854">
    <w:abstractNumId w:val="20"/>
  </w:num>
  <w:num w:numId="33" w16cid:durableId="1280718590">
    <w:abstractNumId w:val="30"/>
  </w:num>
  <w:num w:numId="34" w16cid:durableId="636229587">
    <w:abstractNumId w:val="35"/>
  </w:num>
  <w:num w:numId="35" w16cid:durableId="2075353555">
    <w:abstractNumId w:val="25"/>
  </w:num>
  <w:num w:numId="36" w16cid:durableId="1213300349">
    <w:abstractNumId w:val="37"/>
  </w:num>
  <w:num w:numId="37" w16cid:durableId="1492216249">
    <w:abstractNumId w:val="17"/>
  </w:num>
  <w:num w:numId="38" w16cid:durableId="310522264">
    <w:abstractNumId w:val="7"/>
  </w:num>
  <w:num w:numId="39" w16cid:durableId="1545825939">
    <w:abstractNumId w:val="9"/>
  </w:num>
  <w:num w:numId="40" w16cid:durableId="554128530">
    <w:abstractNumId w:val="33"/>
  </w:num>
  <w:num w:numId="41" w16cid:durableId="680854979">
    <w:abstractNumId w:val="27"/>
  </w:num>
  <w:num w:numId="42" w16cid:durableId="10735454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2520569">
    <w:abstractNumId w:val="39"/>
  </w:num>
  <w:num w:numId="44" w16cid:durableId="14020942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6395441">
    <w:abstractNumId w:val="8"/>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ncerová Lucia">
    <w15:presenceInfo w15:providerId="AD" w15:userId="S-1-5-21-889476968-2643516461-3881543952-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177"/>
    <w:rsid w:val="00010BA9"/>
    <w:rsid w:val="00014333"/>
    <w:rsid w:val="00014B12"/>
    <w:rsid w:val="000179FB"/>
    <w:rsid w:val="00022CC6"/>
    <w:rsid w:val="00024561"/>
    <w:rsid w:val="00027D3C"/>
    <w:rsid w:val="00031551"/>
    <w:rsid w:val="00033685"/>
    <w:rsid w:val="000336C4"/>
    <w:rsid w:val="0004150B"/>
    <w:rsid w:val="00043478"/>
    <w:rsid w:val="000455A6"/>
    <w:rsid w:val="00047691"/>
    <w:rsid w:val="000511C1"/>
    <w:rsid w:val="00051401"/>
    <w:rsid w:val="0005786A"/>
    <w:rsid w:val="00061E97"/>
    <w:rsid w:val="00062804"/>
    <w:rsid w:val="00062B94"/>
    <w:rsid w:val="00062F24"/>
    <w:rsid w:val="0006455C"/>
    <w:rsid w:val="00065542"/>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0F4B61"/>
    <w:rsid w:val="00100FAA"/>
    <w:rsid w:val="001010D6"/>
    <w:rsid w:val="0010129F"/>
    <w:rsid w:val="00102063"/>
    <w:rsid w:val="00106149"/>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2A7"/>
    <w:rsid w:val="0016243F"/>
    <w:rsid w:val="00163E03"/>
    <w:rsid w:val="00166B68"/>
    <w:rsid w:val="0016759E"/>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064E6"/>
    <w:rsid w:val="00210D51"/>
    <w:rsid w:val="00212FE7"/>
    <w:rsid w:val="00213B67"/>
    <w:rsid w:val="00214672"/>
    <w:rsid w:val="00215D2F"/>
    <w:rsid w:val="0022289C"/>
    <w:rsid w:val="00224C92"/>
    <w:rsid w:val="0022650F"/>
    <w:rsid w:val="00226DD6"/>
    <w:rsid w:val="002321D2"/>
    <w:rsid w:val="0023422B"/>
    <w:rsid w:val="002349E7"/>
    <w:rsid w:val="00237CDC"/>
    <w:rsid w:val="00240F2E"/>
    <w:rsid w:val="002441A3"/>
    <w:rsid w:val="00244CB4"/>
    <w:rsid w:val="002470A6"/>
    <w:rsid w:val="0024796B"/>
    <w:rsid w:val="00251028"/>
    <w:rsid w:val="00255A75"/>
    <w:rsid w:val="002565DE"/>
    <w:rsid w:val="00256B95"/>
    <w:rsid w:val="002634D5"/>
    <w:rsid w:val="00263D89"/>
    <w:rsid w:val="002667EC"/>
    <w:rsid w:val="00267DD5"/>
    <w:rsid w:val="002702FF"/>
    <w:rsid w:val="00271CC2"/>
    <w:rsid w:val="002771E2"/>
    <w:rsid w:val="002805BE"/>
    <w:rsid w:val="00286592"/>
    <w:rsid w:val="00286F10"/>
    <w:rsid w:val="00287940"/>
    <w:rsid w:val="0029636A"/>
    <w:rsid w:val="00296600"/>
    <w:rsid w:val="00296AC3"/>
    <w:rsid w:val="002A0005"/>
    <w:rsid w:val="002A0EF9"/>
    <w:rsid w:val="002A13F4"/>
    <w:rsid w:val="002A1C11"/>
    <w:rsid w:val="002A2AFF"/>
    <w:rsid w:val="002A68C1"/>
    <w:rsid w:val="002B0229"/>
    <w:rsid w:val="002B3123"/>
    <w:rsid w:val="002B40F5"/>
    <w:rsid w:val="002B41F9"/>
    <w:rsid w:val="002B45E7"/>
    <w:rsid w:val="002B5D53"/>
    <w:rsid w:val="002B6FC3"/>
    <w:rsid w:val="002C03FD"/>
    <w:rsid w:val="002C15BA"/>
    <w:rsid w:val="002C20FA"/>
    <w:rsid w:val="002D21D4"/>
    <w:rsid w:val="002D24D4"/>
    <w:rsid w:val="002D540A"/>
    <w:rsid w:val="002D63A9"/>
    <w:rsid w:val="002D770A"/>
    <w:rsid w:val="002E130B"/>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173D8"/>
    <w:rsid w:val="00322938"/>
    <w:rsid w:val="003269AC"/>
    <w:rsid w:val="003274A9"/>
    <w:rsid w:val="0033029A"/>
    <w:rsid w:val="00330A2F"/>
    <w:rsid w:val="00336BAB"/>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12A7"/>
    <w:rsid w:val="00382ECA"/>
    <w:rsid w:val="00385F25"/>
    <w:rsid w:val="00394F46"/>
    <w:rsid w:val="00397282"/>
    <w:rsid w:val="003A72CD"/>
    <w:rsid w:val="003A7E38"/>
    <w:rsid w:val="003B09A8"/>
    <w:rsid w:val="003B289C"/>
    <w:rsid w:val="003B4D0C"/>
    <w:rsid w:val="003B7BD0"/>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2231"/>
    <w:rsid w:val="00403042"/>
    <w:rsid w:val="0041276B"/>
    <w:rsid w:val="00412E0A"/>
    <w:rsid w:val="0041403A"/>
    <w:rsid w:val="0041465F"/>
    <w:rsid w:val="004147FA"/>
    <w:rsid w:val="004225D8"/>
    <w:rsid w:val="00423F12"/>
    <w:rsid w:val="00424868"/>
    <w:rsid w:val="00424C79"/>
    <w:rsid w:val="00426850"/>
    <w:rsid w:val="0043041F"/>
    <w:rsid w:val="004327EC"/>
    <w:rsid w:val="00434746"/>
    <w:rsid w:val="00442736"/>
    <w:rsid w:val="004431B5"/>
    <w:rsid w:val="004431C8"/>
    <w:rsid w:val="00444CC6"/>
    <w:rsid w:val="00446F04"/>
    <w:rsid w:val="00447E92"/>
    <w:rsid w:val="0045385E"/>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38EF"/>
    <w:rsid w:val="004946AB"/>
    <w:rsid w:val="004948D8"/>
    <w:rsid w:val="004A6713"/>
    <w:rsid w:val="004B24D9"/>
    <w:rsid w:val="004B2F20"/>
    <w:rsid w:val="004B37B6"/>
    <w:rsid w:val="004C2850"/>
    <w:rsid w:val="004C655B"/>
    <w:rsid w:val="004D228C"/>
    <w:rsid w:val="004D3173"/>
    <w:rsid w:val="004D3BED"/>
    <w:rsid w:val="004D5B3B"/>
    <w:rsid w:val="004D686A"/>
    <w:rsid w:val="004D753F"/>
    <w:rsid w:val="004E0E04"/>
    <w:rsid w:val="004E151A"/>
    <w:rsid w:val="004E264E"/>
    <w:rsid w:val="004E4244"/>
    <w:rsid w:val="004E6535"/>
    <w:rsid w:val="004E6E90"/>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20D9B"/>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26FE"/>
    <w:rsid w:val="005D5519"/>
    <w:rsid w:val="005D64BD"/>
    <w:rsid w:val="005D6837"/>
    <w:rsid w:val="005D6F15"/>
    <w:rsid w:val="005D75DF"/>
    <w:rsid w:val="005E0D1A"/>
    <w:rsid w:val="005E0E58"/>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640E"/>
    <w:rsid w:val="006D6FF5"/>
    <w:rsid w:val="006E27FD"/>
    <w:rsid w:val="006E35E2"/>
    <w:rsid w:val="006F1055"/>
    <w:rsid w:val="006F1659"/>
    <w:rsid w:val="006F3BFD"/>
    <w:rsid w:val="006F3E5C"/>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733"/>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5D1F"/>
    <w:rsid w:val="0088781D"/>
    <w:rsid w:val="0089770D"/>
    <w:rsid w:val="008A4C85"/>
    <w:rsid w:val="008A65D6"/>
    <w:rsid w:val="008B21E2"/>
    <w:rsid w:val="008B2A1D"/>
    <w:rsid w:val="008B3564"/>
    <w:rsid w:val="008B4193"/>
    <w:rsid w:val="008B5115"/>
    <w:rsid w:val="008C34DB"/>
    <w:rsid w:val="008D3B55"/>
    <w:rsid w:val="008E0C27"/>
    <w:rsid w:val="008E22CB"/>
    <w:rsid w:val="008E3DDD"/>
    <w:rsid w:val="008E5E98"/>
    <w:rsid w:val="008E5F22"/>
    <w:rsid w:val="008E68B8"/>
    <w:rsid w:val="008E7E8B"/>
    <w:rsid w:val="008F335F"/>
    <w:rsid w:val="008F5DDE"/>
    <w:rsid w:val="008F76DB"/>
    <w:rsid w:val="009021B4"/>
    <w:rsid w:val="00902B8E"/>
    <w:rsid w:val="00902CDA"/>
    <w:rsid w:val="0090391D"/>
    <w:rsid w:val="00905E92"/>
    <w:rsid w:val="009064DD"/>
    <w:rsid w:val="009113FA"/>
    <w:rsid w:val="00912873"/>
    <w:rsid w:val="0091359A"/>
    <w:rsid w:val="0091528B"/>
    <w:rsid w:val="00915F82"/>
    <w:rsid w:val="00917E94"/>
    <w:rsid w:val="0092170B"/>
    <w:rsid w:val="00921BB7"/>
    <w:rsid w:val="00923FB1"/>
    <w:rsid w:val="0092658A"/>
    <w:rsid w:val="00931749"/>
    <w:rsid w:val="009321D2"/>
    <w:rsid w:val="00934DB3"/>
    <w:rsid w:val="009403CE"/>
    <w:rsid w:val="00941C39"/>
    <w:rsid w:val="00944D59"/>
    <w:rsid w:val="0094531D"/>
    <w:rsid w:val="00945FCD"/>
    <w:rsid w:val="009544CE"/>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61C7"/>
    <w:rsid w:val="009E2957"/>
    <w:rsid w:val="009E3573"/>
    <w:rsid w:val="009E4CFB"/>
    <w:rsid w:val="009F1B6E"/>
    <w:rsid w:val="009F4082"/>
    <w:rsid w:val="009F490F"/>
    <w:rsid w:val="009F520C"/>
    <w:rsid w:val="009F5247"/>
    <w:rsid w:val="009F5E5F"/>
    <w:rsid w:val="009F766B"/>
    <w:rsid w:val="009F7A97"/>
    <w:rsid w:val="009F7ADC"/>
    <w:rsid w:val="00A03F3D"/>
    <w:rsid w:val="00A07C36"/>
    <w:rsid w:val="00A07F1A"/>
    <w:rsid w:val="00A101B7"/>
    <w:rsid w:val="00A172ED"/>
    <w:rsid w:val="00A17DFC"/>
    <w:rsid w:val="00A20898"/>
    <w:rsid w:val="00A2289F"/>
    <w:rsid w:val="00A23F1F"/>
    <w:rsid w:val="00A24422"/>
    <w:rsid w:val="00A26DD7"/>
    <w:rsid w:val="00A2729C"/>
    <w:rsid w:val="00A3040E"/>
    <w:rsid w:val="00A3310D"/>
    <w:rsid w:val="00A4118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45B9"/>
    <w:rsid w:val="00AC59F7"/>
    <w:rsid w:val="00AD1228"/>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6A49"/>
    <w:rsid w:val="00B37EB5"/>
    <w:rsid w:val="00B40C7B"/>
    <w:rsid w:val="00B415D7"/>
    <w:rsid w:val="00B42155"/>
    <w:rsid w:val="00B46661"/>
    <w:rsid w:val="00B50AD1"/>
    <w:rsid w:val="00B532F3"/>
    <w:rsid w:val="00B60E22"/>
    <w:rsid w:val="00B639B3"/>
    <w:rsid w:val="00B660C9"/>
    <w:rsid w:val="00B70EE6"/>
    <w:rsid w:val="00B75764"/>
    <w:rsid w:val="00B761A0"/>
    <w:rsid w:val="00B76319"/>
    <w:rsid w:val="00B8536B"/>
    <w:rsid w:val="00B86F09"/>
    <w:rsid w:val="00B9058A"/>
    <w:rsid w:val="00B91F7A"/>
    <w:rsid w:val="00B92E86"/>
    <w:rsid w:val="00B92FA0"/>
    <w:rsid w:val="00B94225"/>
    <w:rsid w:val="00B967B0"/>
    <w:rsid w:val="00BA2579"/>
    <w:rsid w:val="00BA2FD6"/>
    <w:rsid w:val="00BA59CD"/>
    <w:rsid w:val="00BB27D4"/>
    <w:rsid w:val="00BB32F2"/>
    <w:rsid w:val="00BB50F4"/>
    <w:rsid w:val="00BB7217"/>
    <w:rsid w:val="00BC1AE2"/>
    <w:rsid w:val="00BC7E41"/>
    <w:rsid w:val="00BD1A03"/>
    <w:rsid w:val="00BD4E3C"/>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71F"/>
    <w:rsid w:val="00C26B42"/>
    <w:rsid w:val="00C3115D"/>
    <w:rsid w:val="00C33603"/>
    <w:rsid w:val="00C4035B"/>
    <w:rsid w:val="00C40FA0"/>
    <w:rsid w:val="00C4152D"/>
    <w:rsid w:val="00C418B3"/>
    <w:rsid w:val="00C44044"/>
    <w:rsid w:val="00C50DA1"/>
    <w:rsid w:val="00C512BF"/>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70A3"/>
    <w:rsid w:val="00CB0D77"/>
    <w:rsid w:val="00CB12FD"/>
    <w:rsid w:val="00CB3C06"/>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0AF5"/>
    <w:rsid w:val="00D31668"/>
    <w:rsid w:val="00D32A63"/>
    <w:rsid w:val="00D330D3"/>
    <w:rsid w:val="00D34956"/>
    <w:rsid w:val="00D41DBC"/>
    <w:rsid w:val="00D42A66"/>
    <w:rsid w:val="00D50E4F"/>
    <w:rsid w:val="00D60899"/>
    <w:rsid w:val="00D63E75"/>
    <w:rsid w:val="00D66DBC"/>
    <w:rsid w:val="00D67AFF"/>
    <w:rsid w:val="00D70578"/>
    <w:rsid w:val="00D71DB4"/>
    <w:rsid w:val="00D725DD"/>
    <w:rsid w:val="00D72727"/>
    <w:rsid w:val="00D76157"/>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2976"/>
    <w:rsid w:val="00DF427C"/>
    <w:rsid w:val="00DF5A21"/>
    <w:rsid w:val="00E007F9"/>
    <w:rsid w:val="00E02093"/>
    <w:rsid w:val="00E050AD"/>
    <w:rsid w:val="00E05F21"/>
    <w:rsid w:val="00E065BA"/>
    <w:rsid w:val="00E25294"/>
    <w:rsid w:val="00E321A0"/>
    <w:rsid w:val="00E32740"/>
    <w:rsid w:val="00E32AB4"/>
    <w:rsid w:val="00E32C5F"/>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30F1"/>
    <w:rsid w:val="00E95ADD"/>
    <w:rsid w:val="00E96838"/>
    <w:rsid w:val="00EA17D7"/>
    <w:rsid w:val="00EA24A9"/>
    <w:rsid w:val="00EA2E83"/>
    <w:rsid w:val="00EA5E77"/>
    <w:rsid w:val="00EA7E12"/>
    <w:rsid w:val="00EB139B"/>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1719B"/>
    <w:rsid w:val="00F224FE"/>
    <w:rsid w:val="00F22C91"/>
    <w:rsid w:val="00F306E3"/>
    <w:rsid w:val="00F3156F"/>
    <w:rsid w:val="00F31687"/>
    <w:rsid w:val="00F32AEE"/>
    <w:rsid w:val="00F32EC3"/>
    <w:rsid w:val="00F35485"/>
    <w:rsid w:val="00F370EB"/>
    <w:rsid w:val="00F37FDB"/>
    <w:rsid w:val="00F46667"/>
    <w:rsid w:val="00F553CD"/>
    <w:rsid w:val="00F70A33"/>
    <w:rsid w:val="00F7151A"/>
    <w:rsid w:val="00F717DD"/>
    <w:rsid w:val="00F72B8D"/>
    <w:rsid w:val="00F74168"/>
    <w:rsid w:val="00F75639"/>
    <w:rsid w:val="00F8281C"/>
    <w:rsid w:val="00F84482"/>
    <w:rsid w:val="00F84A38"/>
    <w:rsid w:val="00F853EE"/>
    <w:rsid w:val="00F90930"/>
    <w:rsid w:val="00F91F10"/>
    <w:rsid w:val="00F93C07"/>
    <w:rsid w:val="00F947FA"/>
    <w:rsid w:val="00FA2C9D"/>
    <w:rsid w:val="00FA576F"/>
    <w:rsid w:val="00FA64DF"/>
    <w:rsid w:val="00FA7497"/>
    <w:rsid w:val="00FA79EA"/>
    <w:rsid w:val="00FA7BC5"/>
    <w:rsid w:val="00FB47F8"/>
    <w:rsid w:val="00FB7BDC"/>
    <w:rsid w:val="00FC120F"/>
    <w:rsid w:val="00FC3A2A"/>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2170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8574</Words>
  <Characters>48875</Characters>
  <Application>Microsoft Office Word</Application>
  <DocSecurity>0</DocSecurity>
  <Lines>407</Lines>
  <Paragraphs>114</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57335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1</cp:revision>
  <cp:lastPrinted>2026-02-13T08:51:00Z</cp:lastPrinted>
  <dcterms:created xsi:type="dcterms:W3CDTF">2026-02-20T07:20:00Z</dcterms:created>
  <dcterms:modified xsi:type="dcterms:W3CDTF">2026-02-20T07:27:00Z</dcterms:modified>
</cp:coreProperties>
</file>